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74BF3982" w:rsidR="00642EFE" w:rsidRPr="00A71D81" w:rsidRDefault="00FD6146" w:rsidP="00EF3662">
      <w:pPr>
        <w:pStyle w:val="a3"/>
        <w:spacing w:line="240" w:lineRule="auto"/>
        <w:jc w:val="center"/>
        <w:rPr>
          <w:rFonts w:ascii="GHEA Grapalat" w:hAnsi="GHEA Grapalat"/>
          <w:i w:val="0"/>
          <w:lang w:val="af-ZA"/>
        </w:rPr>
      </w:pPr>
      <w:r>
        <w:rPr>
          <w:rFonts w:ascii="GHEA Grapalat" w:hAnsi="GHEA Grapalat"/>
          <w:i w:val="0"/>
          <w:lang w:val="af-ZA"/>
        </w:rPr>
        <w:t>ԳՆԱՆԱՇՄԱՆ ՀԱՐՑՄԱՆ</w:t>
      </w:r>
      <w:r w:rsidR="00642EFE" w:rsidRPr="00A71D81">
        <w:rPr>
          <w:rFonts w:ascii="GHEA Grapalat" w:hAnsi="GHEA Grapalat"/>
          <w:i w:val="0"/>
          <w:lang w:val="af-ZA"/>
        </w:rPr>
        <w:t xml:space="preserve">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3A50E24B"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FD6146">
        <w:rPr>
          <w:rFonts w:ascii="GHEA Grapalat" w:hAnsi="GHEA Grapalat"/>
          <w:i w:val="0"/>
          <w:lang w:val="af-ZA"/>
        </w:rPr>
        <w:t>2</w:t>
      </w:r>
      <w:r w:rsidR="000472AD">
        <w:rPr>
          <w:rFonts w:ascii="GHEA Grapalat" w:hAnsi="GHEA Grapalat"/>
          <w:i w:val="0"/>
          <w:lang w:val="af-ZA"/>
        </w:rPr>
        <w:t>5</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EC4390">
        <w:rPr>
          <w:rFonts w:ascii="GHEA Grapalat" w:hAnsi="GHEA Grapalat"/>
          <w:i w:val="0"/>
          <w:lang w:val="hy-AM"/>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EC4390">
        <w:rPr>
          <w:rFonts w:ascii="GHEA Grapalat" w:hAnsi="GHEA Grapalat"/>
          <w:i w:val="0"/>
          <w:lang w:val="af-ZA"/>
        </w:rPr>
        <w:t>15</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FD6146">
        <w:rPr>
          <w:rFonts w:ascii="GHEA Grapalat" w:hAnsi="GHEA Grapalat"/>
          <w:i w:val="0"/>
          <w:lang w:val="af-ZA"/>
        </w:rPr>
        <w:t>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78C679EF" w14:textId="7789058C" w:rsidR="00F735E1" w:rsidRDefault="00496E18" w:rsidP="00EF3662">
      <w:pPr>
        <w:pStyle w:val="a3"/>
        <w:spacing w:line="240" w:lineRule="auto"/>
        <w:jc w:val="center"/>
        <w:rPr>
          <w:rFonts w:ascii="GHEA Grapalat" w:hAnsi="GHEA Grapalat"/>
          <w:b/>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EC4390">
        <w:rPr>
          <w:rFonts w:ascii="GHEA Grapalat" w:hAnsi="GHEA Grapalat"/>
          <w:b/>
          <w:i w:val="0"/>
          <w:lang w:val="af-ZA"/>
        </w:rPr>
        <w:t>ԿՄՔԴ-ԳՀԱՊՁԲ-26/01</w:t>
      </w:r>
    </w:p>
    <w:p w14:paraId="286A3150" w14:textId="77777777" w:rsidR="00FB5BC3" w:rsidRDefault="00FB5BC3" w:rsidP="00EF3662">
      <w:pPr>
        <w:pStyle w:val="a3"/>
        <w:spacing w:line="240" w:lineRule="auto"/>
        <w:jc w:val="center"/>
        <w:rPr>
          <w:rFonts w:ascii="GHEA Grapalat" w:hAnsi="GHEA Grapalat"/>
          <w:b/>
          <w:i w:val="0"/>
          <w:lang w:val="af-ZA"/>
        </w:rPr>
      </w:pPr>
    </w:p>
    <w:p w14:paraId="138DEA58" w14:textId="77777777" w:rsidR="00EC4390" w:rsidRPr="00A71D81" w:rsidRDefault="00EC4390" w:rsidP="00EC4390">
      <w:pPr>
        <w:pStyle w:val="a3"/>
        <w:spacing w:line="240" w:lineRule="auto"/>
        <w:jc w:val="center"/>
        <w:rPr>
          <w:rFonts w:ascii="GHEA Grapalat" w:hAnsi="GHEA Grapalat"/>
          <w:i w:val="0"/>
          <w:lang w:val="af-ZA"/>
        </w:rPr>
      </w:pPr>
      <w:r w:rsidRPr="00FA443A">
        <w:rPr>
          <w:rFonts w:ascii="GHEA Grapalat" w:hAnsi="GHEA Grapalat" w:cs="Sylfaen"/>
          <w:sz w:val="18"/>
          <w:szCs w:val="18"/>
          <w:highlight w:val="yellow"/>
          <w:lang w:val="hy-AM"/>
        </w:rPr>
        <w:t>Սույն ը</w:t>
      </w:r>
      <w:proofErr w:type="spellStart"/>
      <w:r w:rsidRPr="00FA443A">
        <w:rPr>
          <w:rFonts w:ascii="GHEA Grapalat" w:hAnsi="GHEA Grapalat" w:cs="Sylfaen"/>
          <w:sz w:val="18"/>
          <w:szCs w:val="18"/>
          <w:highlight w:val="yellow"/>
          <w:lang w:val="en-US"/>
        </w:rPr>
        <w:t>նթացակարգը</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կազմակերպվում</w:t>
      </w:r>
      <w:proofErr w:type="spellEnd"/>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է</w:t>
      </w:r>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Գնումների</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մասին</w:t>
      </w:r>
      <w:proofErr w:type="spellEnd"/>
      <w:r w:rsidRPr="00FA443A">
        <w:rPr>
          <w:rFonts w:ascii="GHEA Grapalat" w:hAnsi="GHEA Grapalat" w:cs="Sylfaen"/>
          <w:sz w:val="18"/>
          <w:szCs w:val="18"/>
          <w:highlight w:val="yellow"/>
          <w:lang w:val="af-ZA"/>
        </w:rPr>
        <w:t xml:space="preserve">” </w:t>
      </w:r>
      <w:r w:rsidRPr="00FA443A">
        <w:rPr>
          <w:rFonts w:ascii="GHEA Grapalat" w:hAnsi="GHEA Grapalat" w:cs="Sylfaen"/>
          <w:sz w:val="18"/>
          <w:szCs w:val="18"/>
          <w:highlight w:val="yellow"/>
          <w:lang w:val="en-US"/>
        </w:rPr>
        <w:t>ՀՀ</w:t>
      </w:r>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օրենքի</w:t>
      </w:r>
      <w:proofErr w:type="spellEnd"/>
      <w:r w:rsidRPr="00FA443A">
        <w:rPr>
          <w:rFonts w:ascii="GHEA Grapalat" w:hAnsi="GHEA Grapalat" w:cs="Sylfaen"/>
          <w:sz w:val="18"/>
          <w:szCs w:val="18"/>
          <w:highlight w:val="yellow"/>
          <w:lang w:val="af-ZA"/>
        </w:rPr>
        <w:t xml:space="preserve"> 15-</w:t>
      </w:r>
      <w:proofErr w:type="spellStart"/>
      <w:r w:rsidRPr="00FA443A">
        <w:rPr>
          <w:rFonts w:ascii="GHEA Grapalat" w:hAnsi="GHEA Grapalat" w:cs="Sylfaen"/>
          <w:sz w:val="18"/>
          <w:szCs w:val="18"/>
          <w:highlight w:val="yellow"/>
          <w:lang w:val="en-US"/>
        </w:rPr>
        <w:t>րդ</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հոդվածի</w:t>
      </w:r>
      <w:proofErr w:type="spellEnd"/>
      <w:r w:rsidRPr="00FA443A">
        <w:rPr>
          <w:rFonts w:ascii="GHEA Grapalat" w:hAnsi="GHEA Grapalat" w:cs="Sylfaen"/>
          <w:sz w:val="18"/>
          <w:szCs w:val="18"/>
          <w:highlight w:val="yellow"/>
          <w:lang w:val="af-ZA"/>
        </w:rPr>
        <w:t xml:space="preserve"> 6-</w:t>
      </w:r>
      <w:proofErr w:type="spellStart"/>
      <w:r w:rsidRPr="00FA443A">
        <w:rPr>
          <w:rFonts w:ascii="GHEA Grapalat" w:hAnsi="GHEA Grapalat" w:cs="Sylfaen"/>
          <w:sz w:val="18"/>
          <w:szCs w:val="18"/>
          <w:highlight w:val="yellow"/>
          <w:lang w:val="en-US"/>
        </w:rPr>
        <w:t>րդ</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մասի</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հիման</w:t>
      </w:r>
      <w:proofErr w:type="spellEnd"/>
      <w:r w:rsidRPr="00FA443A">
        <w:rPr>
          <w:rFonts w:ascii="GHEA Grapalat" w:hAnsi="GHEA Grapalat" w:cs="Sylfaen"/>
          <w:sz w:val="18"/>
          <w:szCs w:val="18"/>
          <w:highlight w:val="yellow"/>
          <w:lang w:val="af-ZA"/>
        </w:rPr>
        <w:t xml:space="preserve"> </w:t>
      </w:r>
      <w:proofErr w:type="spellStart"/>
      <w:r w:rsidRPr="00FA443A">
        <w:rPr>
          <w:rFonts w:ascii="GHEA Grapalat" w:hAnsi="GHEA Grapalat" w:cs="Sylfaen"/>
          <w:sz w:val="18"/>
          <w:szCs w:val="18"/>
          <w:highlight w:val="yellow"/>
          <w:lang w:val="en-US"/>
        </w:rPr>
        <w:t>վրա</w:t>
      </w:r>
      <w:proofErr w:type="spellEnd"/>
      <w:r w:rsidRPr="00FD6146">
        <w:rPr>
          <w:rFonts w:ascii="GHEA Grapalat" w:hAnsi="GHEA Grapalat"/>
          <w:b/>
          <w:i w:val="0"/>
          <w:u w:val="single"/>
          <w:lang w:val="af-ZA"/>
        </w:rPr>
        <w:t xml:space="preserve">      </w:t>
      </w:r>
    </w:p>
    <w:p w14:paraId="7AEB823F" w14:textId="2142874E" w:rsidR="00FB5BC3" w:rsidRPr="00A71D81" w:rsidRDefault="00FB5BC3" w:rsidP="00FB5BC3">
      <w:pPr>
        <w:pStyle w:val="a3"/>
        <w:spacing w:line="240" w:lineRule="auto"/>
        <w:jc w:val="center"/>
        <w:rPr>
          <w:rFonts w:ascii="GHEA Grapalat" w:hAnsi="GHEA Grapalat"/>
          <w:i w:val="0"/>
          <w:lang w:val="af-ZA"/>
        </w:rPr>
      </w:pPr>
      <w:r w:rsidRPr="00FD6146">
        <w:rPr>
          <w:rFonts w:ascii="GHEA Grapalat" w:hAnsi="GHEA Grapalat"/>
          <w:b/>
          <w:i w:val="0"/>
          <w:u w:val="single"/>
          <w:lang w:val="af-ZA"/>
        </w:rPr>
        <w:t xml:space="preserve">  </w:t>
      </w:r>
    </w:p>
    <w:p w14:paraId="13DD9358" w14:textId="77777777" w:rsidR="00F735E1" w:rsidRDefault="00F735E1" w:rsidP="00EF3662">
      <w:pPr>
        <w:pStyle w:val="a3"/>
        <w:spacing w:line="240" w:lineRule="auto"/>
        <w:jc w:val="center"/>
        <w:rPr>
          <w:rFonts w:ascii="GHEA Grapalat" w:hAnsi="GHEA Grapalat"/>
          <w:b/>
          <w:i w:val="0"/>
          <w:lang w:val="af-ZA"/>
        </w:rPr>
      </w:pPr>
    </w:p>
    <w:p w14:paraId="3C69EF9E" w14:textId="3F31FA84" w:rsidR="00642EFE" w:rsidRPr="00A71D81" w:rsidRDefault="00642EFE" w:rsidP="00FD6146">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B11D10">
        <w:rPr>
          <w:rFonts w:ascii="GHEA Grapalat" w:hAnsi="GHEA Grapalat"/>
          <w:b/>
          <w:i w:val="0"/>
          <w:lang w:val="af-ZA"/>
        </w:rPr>
        <w:t>«Քասախի Ռ.Գևորգյանի անվ</w:t>
      </w:r>
      <w:r w:rsidR="00FB5BC3">
        <w:rPr>
          <w:rFonts w:ascii="GHEA Grapalat" w:hAnsi="GHEA Grapalat"/>
          <w:b/>
          <w:i w:val="0"/>
          <w:lang w:val="hy-AM"/>
        </w:rPr>
        <w:t>ան</w:t>
      </w:r>
      <w:r w:rsidR="00B11D10">
        <w:rPr>
          <w:rFonts w:ascii="GHEA Grapalat" w:hAnsi="GHEA Grapalat"/>
          <w:b/>
          <w:i w:val="0"/>
          <w:lang w:val="af-ZA"/>
        </w:rPr>
        <w:t xml:space="preserve"> </w:t>
      </w:r>
      <w:r w:rsidR="00FB5BC3">
        <w:rPr>
          <w:rFonts w:ascii="GHEA Grapalat" w:hAnsi="GHEA Grapalat"/>
          <w:b/>
          <w:i w:val="0"/>
          <w:lang w:val="af-ZA"/>
        </w:rPr>
        <w:t>թիվ 1 միջն</w:t>
      </w:r>
      <w:r w:rsidR="00FB5BC3">
        <w:rPr>
          <w:rFonts w:ascii="Microsoft JhengHei" w:eastAsia="Microsoft JhengHei" w:hAnsi="Microsoft JhengHei" w:cs="Microsoft JhengHei" w:hint="eastAsia"/>
          <w:b/>
          <w:i w:val="0"/>
          <w:lang w:val="af-ZA"/>
        </w:rPr>
        <w:t>․</w:t>
      </w:r>
      <w:r w:rsidR="00B11D10">
        <w:rPr>
          <w:rFonts w:ascii="GHEA Grapalat" w:hAnsi="GHEA Grapalat"/>
          <w:b/>
          <w:i w:val="0"/>
          <w:lang w:val="af-ZA"/>
        </w:rPr>
        <w:t xml:space="preserve"> դպրոց» ՊՈԱԿ</w:t>
      </w:r>
      <w:r w:rsidR="0092394C">
        <w:rPr>
          <w:rFonts w:ascii="GHEA Grapalat" w:hAnsi="GHEA Grapalat"/>
          <w:b/>
          <w:i w:val="0"/>
          <w:lang w:val="af-ZA"/>
        </w:rPr>
        <w:t>-</w:t>
      </w:r>
      <w:r w:rsidR="0092394C">
        <w:rPr>
          <w:rFonts w:ascii="GHEA Grapalat" w:hAnsi="GHEA Grapalat"/>
          <w:b/>
          <w:i w:val="0"/>
          <w:lang w:val="hy-AM"/>
        </w:rPr>
        <w:t>ը</w:t>
      </w:r>
      <w:r w:rsidRPr="00A71D81">
        <w:rPr>
          <w:rFonts w:ascii="GHEA Grapalat" w:hAnsi="GHEA Grapalat"/>
          <w:i w:val="0"/>
          <w:lang w:val="af-ZA"/>
        </w:rPr>
        <w:t>, որը գտնվում է</w:t>
      </w:r>
      <w:r w:rsidR="00FD6146" w:rsidRPr="00FD6146">
        <w:rPr>
          <w:rFonts w:ascii="Sylfaen" w:hAnsi="Sylfaen" w:cs="Sylfaen"/>
          <w:lang w:val="af-ZA"/>
        </w:rPr>
        <w:t xml:space="preserve"> </w:t>
      </w:r>
      <w:r w:rsidR="00FD6146">
        <w:rPr>
          <w:rFonts w:ascii="GHEA Grapalat" w:hAnsi="GHEA Grapalat"/>
          <w:i w:val="0"/>
          <w:lang w:val="af-ZA"/>
        </w:rPr>
        <w:t xml:space="preserve"> </w:t>
      </w:r>
      <w:r w:rsidR="00B11D10">
        <w:rPr>
          <w:rFonts w:ascii="GHEA Grapalat" w:hAnsi="GHEA Grapalat"/>
          <w:i w:val="0"/>
          <w:lang w:val="af-ZA"/>
        </w:rPr>
        <w:t>ՀՀ Կոտայքի մարզ, գ. Քասախ, Ս.Ջալալյան 1</w:t>
      </w:r>
      <w:r w:rsidR="00FD6146" w:rsidRPr="00FD6146">
        <w:rPr>
          <w:rFonts w:ascii="GHEA Grapalat" w:hAnsi="GHEA Grapalat"/>
          <w:i w:val="0"/>
          <w:lang w:val="af-ZA"/>
        </w:rPr>
        <w:t xml:space="preserve"> </w:t>
      </w:r>
      <w:r w:rsidRPr="00A71D81">
        <w:rPr>
          <w:rFonts w:ascii="GHEA Grapalat" w:hAnsi="GHEA Grapalat"/>
          <w:i w:val="0"/>
          <w:lang w:val="af-ZA"/>
        </w:rPr>
        <w:t xml:space="preserve">հասցեում,հայտարարում է </w:t>
      </w:r>
      <w:r w:rsidR="00FD6146">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5AEA71F9" w14:textId="45AF5ACC" w:rsidR="00496E18" w:rsidRPr="00A71D81" w:rsidRDefault="00A20B69" w:rsidP="00A2791B">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proofErr w:type="spellStart"/>
      <w:r w:rsidR="0092394C">
        <w:rPr>
          <w:rFonts w:ascii="GHEA Grapalat" w:hAnsi="GHEA Grapalat"/>
          <w:b/>
          <w:i w:val="0"/>
          <w:lang w:val="ru-RU"/>
        </w:rPr>
        <w:t>Սննդամթերքի</w:t>
      </w:r>
      <w:proofErr w:type="spellEnd"/>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236FDBB7" w14:textId="24B1B978" w:rsidR="00332EE7" w:rsidRPr="00A71D81" w:rsidRDefault="00332EE7" w:rsidP="00A2791B">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A2791B" w:rsidRPr="00A2791B">
        <w:rPr>
          <w:rFonts w:ascii="GHEA Grapalat" w:hAnsi="GHEA Grapalat"/>
          <w:i w:val="0"/>
          <w:lang w:val="af-ZA"/>
        </w:rPr>
        <w:t xml:space="preserve"> </w:t>
      </w:r>
      <w:r w:rsidR="00B11D10">
        <w:rPr>
          <w:rFonts w:ascii="GHEA Grapalat" w:hAnsi="GHEA Grapalat"/>
          <w:b/>
          <w:i w:val="0"/>
          <w:lang w:val="af-ZA"/>
        </w:rPr>
        <w:t>ՀՀ Կոտայքի մարզ, գ. Քասախ, Ս.Ջալալյան 1</w:t>
      </w:r>
      <w:r w:rsidR="00A2791B" w:rsidRPr="00A2791B">
        <w:rPr>
          <w:rFonts w:ascii="GHEA Grapalat" w:hAnsi="GHEA Grapalat"/>
          <w:b/>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հրապարակման </w:t>
      </w:r>
      <w:r w:rsidRPr="00A71D81">
        <w:rPr>
          <w:rFonts w:ascii="GHEA Grapalat" w:hAnsi="GHEA Grapalat"/>
          <w:i w:val="0"/>
          <w:lang w:val="af-ZA"/>
        </w:rPr>
        <w:t xml:space="preserve">օրվանից հաշված </w:t>
      </w:r>
      <w:r w:rsidR="00A2791B" w:rsidRPr="00A2791B">
        <w:rPr>
          <w:rFonts w:ascii="GHEA Grapalat" w:hAnsi="GHEA Grapalat"/>
          <w:b/>
          <w:i w:val="0"/>
          <w:u w:val="single"/>
          <w:lang w:val="af-ZA"/>
        </w:rPr>
        <w:t>7</w:t>
      </w:r>
      <w:r w:rsidRPr="00A2791B">
        <w:rPr>
          <w:rFonts w:ascii="GHEA Grapalat" w:hAnsi="GHEA Grapalat"/>
          <w:b/>
          <w:i w:val="0"/>
          <w:lang w:val="af-ZA"/>
        </w:rPr>
        <w:t xml:space="preserve">-րդ օրվա ժամը </w:t>
      </w:r>
      <w:r w:rsidR="000F0EAD">
        <w:rPr>
          <w:rFonts w:ascii="GHEA Grapalat" w:hAnsi="GHEA Grapalat"/>
          <w:b/>
          <w:i w:val="0"/>
          <w:u w:val="single"/>
          <w:lang w:val="af-ZA"/>
        </w:rPr>
        <w:t>11։00</w:t>
      </w:r>
      <w:r w:rsidR="00A2791B" w:rsidRPr="00A2791B">
        <w:rPr>
          <w:rFonts w:ascii="GHEA Grapalat" w:hAnsi="GHEA Grapalat"/>
          <w:b/>
          <w:i w:val="0"/>
          <w:lang w:val="af-ZA"/>
        </w:rPr>
        <w:t>-</w:t>
      </w:r>
      <w:r w:rsidR="00A2791B">
        <w:rPr>
          <w:rFonts w:ascii="GHEA Grapalat" w:hAnsi="GHEA Grapalat"/>
          <w:i w:val="0"/>
          <w:lang w:val="ru-RU"/>
        </w:rPr>
        <w:t>ն</w:t>
      </w:r>
      <w:r w:rsidRPr="00A71D81">
        <w:rPr>
          <w:rFonts w:ascii="GHEA Grapalat" w:hAnsi="GHEA Grapalat"/>
          <w:i w:val="0"/>
          <w:lang w:val="af-ZA"/>
        </w:rPr>
        <w:t xml:space="preserve">: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410F84DB"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B11D10">
        <w:rPr>
          <w:rFonts w:ascii="GHEA Grapalat" w:hAnsi="GHEA Grapalat"/>
          <w:i w:val="0"/>
          <w:lang w:val="af-ZA"/>
        </w:rPr>
        <w:t>ՀՀ Կոտայքի մարզ, գ. Քասախ, Ս.Ջալալյան 1</w:t>
      </w:r>
      <w:r w:rsidR="00A2791B" w:rsidRPr="00A2791B">
        <w:rPr>
          <w:rFonts w:ascii="GHEA Grapalat" w:hAnsi="GHEA Grapalat"/>
          <w:i w:val="0"/>
          <w:lang w:val="af-ZA"/>
        </w:rPr>
        <w:t xml:space="preserve"> </w:t>
      </w:r>
      <w:r w:rsidR="00A2791B">
        <w:rPr>
          <w:rFonts w:ascii="GHEA Grapalat" w:hAnsi="GHEA Grapalat"/>
          <w:i w:val="0"/>
          <w:lang w:val="af-ZA"/>
        </w:rPr>
        <w:t xml:space="preserve">հասցեում, </w:t>
      </w:r>
      <w:r w:rsidR="00A2791B" w:rsidRPr="00A2791B">
        <w:rPr>
          <w:rFonts w:ascii="GHEA Grapalat" w:hAnsi="GHEA Grapalat"/>
          <w:b/>
          <w:i w:val="0"/>
          <w:lang w:val="af-ZA"/>
        </w:rPr>
        <w:t>«202</w:t>
      </w:r>
      <w:r w:rsidR="00154DDB">
        <w:rPr>
          <w:rFonts w:ascii="GHEA Grapalat" w:hAnsi="GHEA Grapalat"/>
          <w:b/>
          <w:i w:val="0"/>
          <w:lang w:val="af-ZA"/>
        </w:rPr>
        <w:t>5</w:t>
      </w:r>
      <w:r w:rsidRPr="00A2791B">
        <w:rPr>
          <w:rFonts w:ascii="GHEA Grapalat" w:hAnsi="GHEA Grapalat"/>
          <w:b/>
          <w:i w:val="0"/>
          <w:lang w:val="af-ZA"/>
        </w:rPr>
        <w:t>» «</w:t>
      </w:r>
      <w:r w:rsidR="00EC4390">
        <w:rPr>
          <w:rFonts w:ascii="GHEA Grapalat" w:hAnsi="GHEA Grapalat"/>
          <w:b/>
          <w:i w:val="0"/>
          <w:lang w:val="af-ZA"/>
        </w:rPr>
        <w:t>դեկտեմբերի</w:t>
      </w:r>
      <w:r w:rsidRPr="00A2791B">
        <w:rPr>
          <w:rFonts w:ascii="GHEA Grapalat" w:hAnsi="GHEA Grapalat"/>
          <w:b/>
          <w:i w:val="0"/>
          <w:lang w:val="af-ZA"/>
        </w:rPr>
        <w:t xml:space="preserve">» </w:t>
      </w:r>
      <w:r w:rsidR="00A2791B" w:rsidRPr="00A2791B">
        <w:rPr>
          <w:rFonts w:ascii="GHEA Grapalat" w:hAnsi="GHEA Grapalat"/>
          <w:b/>
          <w:i w:val="0"/>
          <w:lang w:val="af-ZA"/>
        </w:rPr>
        <w:t xml:space="preserve">  </w:t>
      </w:r>
      <w:r w:rsidRPr="00A2791B">
        <w:rPr>
          <w:rFonts w:ascii="GHEA Grapalat" w:hAnsi="GHEA Grapalat"/>
          <w:b/>
          <w:i w:val="0"/>
          <w:lang w:val="af-ZA"/>
        </w:rPr>
        <w:t>«</w:t>
      </w:r>
      <w:r w:rsidR="00EC4390">
        <w:rPr>
          <w:rFonts w:ascii="GHEA Grapalat" w:hAnsi="GHEA Grapalat"/>
          <w:b/>
          <w:i w:val="0"/>
          <w:lang w:val="hy-AM"/>
        </w:rPr>
        <w:t>22</w:t>
      </w:r>
      <w:r w:rsidR="0092394C">
        <w:rPr>
          <w:rFonts w:ascii="GHEA Grapalat" w:hAnsi="GHEA Grapalat"/>
          <w:b/>
          <w:i w:val="0"/>
          <w:lang w:val="hy-AM"/>
        </w:rPr>
        <w:t xml:space="preserve"> </w:t>
      </w:r>
      <w:r w:rsidRPr="00A2791B">
        <w:rPr>
          <w:rFonts w:ascii="GHEA Grapalat" w:hAnsi="GHEA Grapalat"/>
          <w:b/>
          <w:i w:val="0"/>
          <w:lang w:val="af-ZA"/>
        </w:rPr>
        <w:t xml:space="preserve">» -ին ժամը  </w:t>
      </w:r>
      <w:r w:rsidR="000F0EAD">
        <w:rPr>
          <w:rFonts w:ascii="GHEA Grapalat" w:hAnsi="GHEA Grapalat"/>
          <w:b/>
          <w:i w:val="0"/>
          <w:lang w:val="af-ZA"/>
        </w:rPr>
        <w:t>11։00</w:t>
      </w:r>
      <w:r w:rsidRPr="00A71D81">
        <w:rPr>
          <w:rFonts w:ascii="GHEA Grapalat" w:hAnsi="GHEA Grapalat"/>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7B4E9391" w14:textId="142BDCAC" w:rsidR="00754697" w:rsidRPr="00A2791B" w:rsidRDefault="00754697" w:rsidP="00EF3662">
      <w:pPr>
        <w:pStyle w:val="a3"/>
        <w:spacing w:line="240" w:lineRule="auto"/>
        <w:rPr>
          <w:rFonts w:ascii="GHEA Grapalat" w:hAnsi="GHEA Grapalat"/>
          <w:b/>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2791B">
        <w:rPr>
          <w:rFonts w:ascii="GHEA Grapalat" w:hAnsi="GHEA Grapalat"/>
          <w:b/>
          <w:i w:val="0"/>
          <w:lang w:val="af-ZA"/>
        </w:rPr>
        <w:t>`</w:t>
      </w:r>
      <w:r w:rsidR="00A2791B" w:rsidRPr="00A2791B">
        <w:rPr>
          <w:rFonts w:ascii="GHEA Grapalat" w:hAnsi="GHEA Grapalat"/>
          <w:b/>
          <w:i w:val="0"/>
          <w:lang w:val="hy-AM"/>
        </w:rPr>
        <w:t xml:space="preserve">  </w:t>
      </w:r>
      <w:r w:rsidR="00A2791B" w:rsidRPr="00A2791B">
        <w:rPr>
          <w:rFonts w:ascii="GHEA Grapalat" w:hAnsi="GHEA Grapalat"/>
          <w:b/>
          <w:i w:val="0"/>
          <w:u w:val="single"/>
          <w:lang w:val="hy-AM"/>
        </w:rPr>
        <w:t>Է.Գրիգորյանին:</w:t>
      </w:r>
    </w:p>
    <w:p w14:paraId="108013B8" w14:textId="3EF6489A" w:rsidR="009F18D0" w:rsidRPr="00A71D81" w:rsidRDefault="009F18D0"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5797047C" w14:textId="77777777" w:rsidR="00A2791B" w:rsidRPr="008F1434" w:rsidRDefault="00754697" w:rsidP="00A2791B">
      <w:pPr>
        <w:pStyle w:val="a3"/>
        <w:spacing w:line="240" w:lineRule="auto"/>
        <w:rPr>
          <w:rFonts w:ascii="GHEA Grapalat" w:hAnsi="GHEA Grapalat"/>
          <w:i w:val="0"/>
          <w:u w:val="single"/>
          <w:lang w:val="af-ZA"/>
        </w:rPr>
      </w:pPr>
      <w:r w:rsidRPr="00A71D81">
        <w:rPr>
          <w:rFonts w:ascii="GHEA Grapalat" w:hAnsi="GHEA Grapalat"/>
          <w:i w:val="0"/>
          <w:lang w:val="af-ZA"/>
        </w:rPr>
        <w:t xml:space="preserve">                                      Հեռախոս</w:t>
      </w:r>
      <w:r w:rsidR="009F18D0" w:rsidRPr="00A71D81">
        <w:rPr>
          <w:rFonts w:ascii="GHEA Grapalat" w:hAnsi="GHEA Grapalat"/>
          <w:i w:val="0"/>
          <w:lang w:val="af-ZA"/>
        </w:rPr>
        <w:t xml:space="preserve"> </w:t>
      </w:r>
      <w:r w:rsidR="00A2791B" w:rsidRPr="00A2791B">
        <w:rPr>
          <w:rFonts w:ascii="GHEA Grapalat" w:hAnsi="GHEA Grapalat"/>
          <w:i w:val="0"/>
          <w:u w:val="single"/>
          <w:lang w:val="af-ZA"/>
        </w:rPr>
        <w:t>099244974</w:t>
      </w:r>
    </w:p>
    <w:p w14:paraId="0D0B1E0F" w14:textId="4C65551A" w:rsidR="009F18D0" w:rsidRPr="00A71D81" w:rsidRDefault="00754697" w:rsidP="00A2791B">
      <w:pPr>
        <w:pStyle w:val="a3"/>
        <w:spacing w:line="240" w:lineRule="auto"/>
        <w:rPr>
          <w:rFonts w:ascii="GHEA Grapalat" w:hAnsi="GHEA Grapalat"/>
          <w:i w:val="0"/>
          <w:lang w:val="af-ZA"/>
        </w:rPr>
      </w:pPr>
      <w:r w:rsidRPr="00A71D81">
        <w:rPr>
          <w:rFonts w:ascii="GHEA Grapalat" w:hAnsi="GHEA Grapalat"/>
          <w:i w:val="0"/>
          <w:lang w:val="af-ZA"/>
        </w:rPr>
        <w:t xml:space="preserve">      </w:t>
      </w:r>
      <w:r w:rsidR="00A2791B" w:rsidRPr="008F1434">
        <w:rPr>
          <w:rFonts w:ascii="GHEA Grapalat" w:hAnsi="GHEA Grapalat"/>
          <w:i w:val="0"/>
          <w:lang w:val="af-ZA"/>
        </w:rPr>
        <w:tab/>
      </w:r>
      <w:r w:rsidR="00A2791B" w:rsidRPr="008F1434">
        <w:rPr>
          <w:rFonts w:ascii="GHEA Grapalat" w:hAnsi="GHEA Grapalat"/>
          <w:i w:val="0"/>
          <w:lang w:val="af-ZA"/>
        </w:rPr>
        <w:tab/>
      </w:r>
      <w:r w:rsidR="00A2791B" w:rsidRPr="008F1434">
        <w:rPr>
          <w:rFonts w:ascii="GHEA Grapalat" w:hAnsi="GHEA Grapalat"/>
          <w:i w:val="0"/>
          <w:lang w:val="af-ZA"/>
        </w:rPr>
        <w:tab/>
        <w:t xml:space="preserve">   </w:t>
      </w:r>
      <w:r w:rsidRPr="00A71D81">
        <w:rPr>
          <w:rFonts w:ascii="GHEA Grapalat" w:hAnsi="GHEA Grapalat"/>
          <w:i w:val="0"/>
          <w:lang w:val="af-ZA"/>
        </w:rPr>
        <w:t xml:space="preserve"> Էլ.</w:t>
      </w:r>
      <w:r w:rsidR="009F18D0" w:rsidRPr="00A71D81">
        <w:rPr>
          <w:rFonts w:ascii="GHEA Grapalat" w:hAnsi="GHEA Grapalat"/>
          <w:i w:val="0"/>
          <w:lang w:val="af-ZA"/>
        </w:rPr>
        <w:t xml:space="preserve"> </w:t>
      </w:r>
      <w:r w:rsidRPr="00A71D81">
        <w:rPr>
          <w:rFonts w:ascii="GHEA Grapalat" w:hAnsi="GHEA Grapalat"/>
          <w:i w:val="0"/>
          <w:lang w:val="af-ZA"/>
        </w:rPr>
        <w:t>փոստ</w:t>
      </w:r>
      <w:r w:rsidR="009F18D0" w:rsidRPr="00A71D81">
        <w:rPr>
          <w:rFonts w:ascii="GHEA Grapalat" w:hAnsi="GHEA Grapalat"/>
          <w:i w:val="0"/>
          <w:lang w:val="af-ZA"/>
        </w:rPr>
        <w:t xml:space="preserve"> </w:t>
      </w:r>
      <w:hyperlink r:id="rId8" w:history="1">
        <w:r w:rsidR="00A2791B">
          <w:rPr>
            <w:rStyle w:val="a9"/>
            <w:rFonts w:ascii="GHEA Grapalat" w:hAnsi="GHEA Grapalat"/>
            <w:i w:val="0"/>
            <w:lang w:val="af-ZA"/>
          </w:rPr>
          <w:t>protender.itender@gmail.com</w:t>
        </w:r>
      </w:hyperlink>
    </w:p>
    <w:p w14:paraId="7E8CD7B9" w14:textId="77777777" w:rsidR="009F18D0" w:rsidRPr="00A71D81" w:rsidRDefault="009F18D0" w:rsidP="00EF3662">
      <w:pPr>
        <w:pStyle w:val="a3"/>
        <w:spacing w:line="240" w:lineRule="auto"/>
        <w:rPr>
          <w:rFonts w:ascii="GHEA Grapalat" w:hAnsi="GHEA Grapalat"/>
          <w:i w:val="0"/>
          <w:lang w:val="af-ZA"/>
        </w:rPr>
      </w:pPr>
    </w:p>
    <w:p w14:paraId="7C3CCFD6" w14:textId="77777777" w:rsidR="009F18D0" w:rsidRPr="00A71D81" w:rsidRDefault="009F18D0" w:rsidP="00EF3662">
      <w:pPr>
        <w:pStyle w:val="a3"/>
        <w:spacing w:line="240" w:lineRule="auto"/>
        <w:rPr>
          <w:rFonts w:ascii="GHEA Grapalat" w:hAnsi="GHEA Grapalat"/>
          <w:i w:val="0"/>
          <w:lang w:val="af-ZA"/>
        </w:rPr>
      </w:pPr>
    </w:p>
    <w:p w14:paraId="21AA0FC6" w14:textId="5CFF840D" w:rsidR="00A2791B" w:rsidRPr="00194275" w:rsidRDefault="00A2791B" w:rsidP="00A2791B">
      <w:pPr>
        <w:pStyle w:val="a3"/>
        <w:spacing w:line="240" w:lineRule="auto"/>
        <w:ind w:firstLine="0"/>
        <w:jc w:val="left"/>
        <w:rPr>
          <w:rFonts w:ascii="GHEA Grapalat" w:hAnsi="GHEA Grapalat"/>
          <w:b/>
          <w:lang w:val="af-ZA"/>
        </w:rPr>
      </w:pPr>
      <w:r w:rsidRPr="003A5EC9">
        <w:rPr>
          <w:rFonts w:ascii="GHEA Grapalat" w:hAnsi="GHEA Grapalat"/>
          <w:b/>
          <w:lang w:val="af-ZA"/>
        </w:rPr>
        <w:t xml:space="preserve">Պատվիրատու՝  </w:t>
      </w:r>
      <w:r w:rsidR="00B11D10">
        <w:rPr>
          <w:rFonts w:ascii="GHEA Grapalat" w:hAnsi="GHEA Grapalat"/>
          <w:b/>
          <w:lang w:val="af-ZA"/>
        </w:rPr>
        <w:t xml:space="preserve">«Քասախի Ռ.Գևորգյանի անվ. </w:t>
      </w:r>
      <w:r w:rsidR="00FB5BC3">
        <w:rPr>
          <w:rFonts w:ascii="GHEA Grapalat" w:hAnsi="GHEA Grapalat"/>
          <w:b/>
          <w:lang w:val="af-ZA"/>
        </w:rPr>
        <w:t>թիվ 1 միջն</w:t>
      </w:r>
      <w:r w:rsidR="00FB5BC3">
        <w:rPr>
          <w:rFonts w:ascii="Microsoft JhengHei" w:eastAsia="Microsoft JhengHei" w:hAnsi="Microsoft JhengHei" w:cs="Microsoft JhengHei" w:hint="eastAsia"/>
          <w:b/>
          <w:lang w:val="af-ZA"/>
        </w:rPr>
        <w:t>․</w:t>
      </w:r>
      <w:r w:rsidR="00B11D10">
        <w:rPr>
          <w:rFonts w:ascii="GHEA Grapalat" w:hAnsi="GHEA Grapalat"/>
          <w:b/>
          <w:lang w:val="af-ZA"/>
        </w:rPr>
        <w:t>. դպրոց» ՊՈԱԿ</w:t>
      </w:r>
      <w:r w:rsidRPr="003A5EC9">
        <w:rPr>
          <w:rFonts w:ascii="GHEA Grapalat" w:hAnsi="GHEA Grapalat"/>
          <w:b/>
          <w:lang w:val="af-ZA"/>
        </w:rPr>
        <w:tab/>
      </w:r>
      <w:r w:rsidRPr="003A5EC9">
        <w:rPr>
          <w:rFonts w:ascii="GHEA Grapalat" w:hAnsi="GHEA Grapalat"/>
          <w:b/>
          <w:lang w:val="af-ZA"/>
        </w:rPr>
        <w:tab/>
      </w:r>
      <w:r w:rsidRPr="003A5EC9">
        <w:rPr>
          <w:rFonts w:ascii="GHEA Grapalat" w:hAnsi="GHEA Grapalat"/>
          <w:b/>
          <w:lang w:val="af-ZA"/>
        </w:rPr>
        <w:tab/>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28D6C8D2" w:rsidR="00341A74" w:rsidRDefault="00341A74" w:rsidP="00EF3662">
      <w:pPr>
        <w:pStyle w:val="aa"/>
        <w:ind w:right="-7" w:firstLine="567"/>
        <w:jc w:val="right"/>
        <w:rPr>
          <w:rFonts w:ascii="GHEA Grapalat" w:hAnsi="GHEA Grapalat" w:cs="Sylfaen"/>
          <w:i/>
          <w:sz w:val="22"/>
          <w:lang w:val="af-ZA"/>
        </w:rPr>
      </w:pPr>
    </w:p>
    <w:p w14:paraId="36CADED5" w14:textId="77777777" w:rsidR="00317BCE" w:rsidRPr="00A71D81" w:rsidRDefault="00317BCE" w:rsidP="00EF3662">
      <w:pPr>
        <w:pStyle w:val="aa"/>
        <w:ind w:right="-7" w:firstLine="567"/>
        <w:jc w:val="right"/>
        <w:rPr>
          <w:rFonts w:ascii="GHEA Grapalat" w:hAnsi="GHEA Grapalat" w:cs="Sylfaen"/>
          <w:i/>
          <w:sz w:val="22"/>
          <w:lang w:val="af-ZA"/>
        </w:rPr>
      </w:pPr>
    </w:p>
    <w:p w14:paraId="49D8A951" w14:textId="77777777" w:rsidR="00460FCE" w:rsidRPr="000472AD" w:rsidRDefault="00460FCE" w:rsidP="00EF3662">
      <w:pPr>
        <w:pStyle w:val="aa"/>
        <w:spacing w:after="0"/>
        <w:ind w:firstLine="567"/>
        <w:jc w:val="right"/>
        <w:rPr>
          <w:rFonts w:ascii="GHEA Grapalat" w:hAnsi="GHEA Grapalat" w:cs="Sylfaen"/>
          <w:i/>
          <w:sz w:val="20"/>
          <w:szCs w:val="20"/>
          <w:lang w:val="af-ZA"/>
        </w:rPr>
      </w:pPr>
    </w:p>
    <w:p w14:paraId="2D3657EC" w14:textId="77777777" w:rsidR="00460FCE" w:rsidRPr="000472AD" w:rsidRDefault="00460FCE" w:rsidP="00EF3662">
      <w:pPr>
        <w:pStyle w:val="aa"/>
        <w:spacing w:after="0"/>
        <w:ind w:firstLine="567"/>
        <w:jc w:val="right"/>
        <w:rPr>
          <w:rFonts w:ascii="GHEA Grapalat" w:hAnsi="GHEA Grapalat" w:cs="Sylfaen"/>
          <w:i/>
          <w:sz w:val="20"/>
          <w:szCs w:val="20"/>
          <w:lang w:val="af-ZA"/>
        </w:rPr>
      </w:pPr>
    </w:p>
    <w:p w14:paraId="29F58BBE" w14:textId="77777777" w:rsidR="00460FCE" w:rsidRPr="000472AD" w:rsidRDefault="00460FCE" w:rsidP="00EF3662">
      <w:pPr>
        <w:pStyle w:val="aa"/>
        <w:spacing w:after="0"/>
        <w:ind w:firstLine="567"/>
        <w:jc w:val="right"/>
        <w:rPr>
          <w:rFonts w:ascii="GHEA Grapalat" w:hAnsi="GHEA Grapalat" w:cs="Sylfaen"/>
          <w:i/>
          <w:sz w:val="20"/>
          <w:szCs w:val="20"/>
          <w:lang w:val="af-ZA"/>
        </w:rPr>
      </w:pPr>
    </w:p>
    <w:p w14:paraId="051732E4" w14:textId="77777777" w:rsidR="00460FCE" w:rsidRPr="000472AD" w:rsidRDefault="00460FCE" w:rsidP="00EF3662">
      <w:pPr>
        <w:pStyle w:val="aa"/>
        <w:spacing w:after="0"/>
        <w:ind w:firstLine="567"/>
        <w:jc w:val="right"/>
        <w:rPr>
          <w:rFonts w:ascii="GHEA Grapalat" w:hAnsi="GHEA Grapalat" w:cs="Sylfaen"/>
          <w:i/>
          <w:sz w:val="20"/>
          <w:szCs w:val="20"/>
          <w:lang w:val="af-ZA"/>
        </w:rPr>
      </w:pPr>
    </w:p>
    <w:p w14:paraId="46D4C7F1" w14:textId="77777777" w:rsidR="00EC4390" w:rsidRDefault="00EC4390" w:rsidP="00EF3662">
      <w:pPr>
        <w:pStyle w:val="aa"/>
        <w:spacing w:after="0"/>
        <w:ind w:firstLine="567"/>
        <w:jc w:val="right"/>
        <w:rPr>
          <w:rFonts w:ascii="GHEA Grapalat" w:hAnsi="GHEA Grapalat" w:cs="Sylfaen"/>
          <w:i/>
          <w:sz w:val="20"/>
          <w:szCs w:val="20"/>
        </w:rPr>
      </w:pPr>
    </w:p>
    <w:p w14:paraId="70454892" w14:textId="77777777" w:rsidR="00EC4390" w:rsidRDefault="00EC4390" w:rsidP="00EF3662">
      <w:pPr>
        <w:pStyle w:val="aa"/>
        <w:spacing w:after="0"/>
        <w:ind w:firstLine="567"/>
        <w:jc w:val="right"/>
        <w:rPr>
          <w:rFonts w:ascii="GHEA Grapalat" w:hAnsi="GHEA Grapalat" w:cs="Sylfaen"/>
          <w:i/>
          <w:sz w:val="20"/>
          <w:szCs w:val="20"/>
        </w:rPr>
      </w:pPr>
    </w:p>
    <w:p w14:paraId="7917E9D0" w14:textId="6C075498" w:rsidR="00096865" w:rsidRPr="00A71D81" w:rsidRDefault="00096865" w:rsidP="00EF3662">
      <w:pPr>
        <w:pStyle w:val="aa"/>
        <w:spacing w:after="0"/>
        <w:ind w:firstLine="567"/>
        <w:jc w:val="right"/>
        <w:rPr>
          <w:rFonts w:ascii="GHEA Grapalat" w:hAnsi="GHEA Grapalat" w:cs="Sylfaen"/>
          <w:i/>
          <w:sz w:val="20"/>
          <w:szCs w:val="20"/>
          <w:lang w:val="af-ZA"/>
        </w:rPr>
      </w:pPr>
      <w:proofErr w:type="spellStart"/>
      <w:r w:rsidRPr="00A71D81">
        <w:rPr>
          <w:rFonts w:ascii="GHEA Grapalat" w:hAnsi="GHEA Grapalat" w:cs="Sylfaen"/>
          <w:i/>
          <w:sz w:val="20"/>
          <w:szCs w:val="20"/>
        </w:rPr>
        <w:t>Հաստատված</w:t>
      </w:r>
      <w:proofErr w:type="spellEnd"/>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3C743BA7" w:rsidR="00096865" w:rsidRPr="00A71D81" w:rsidRDefault="00EC4390" w:rsidP="00EF3662">
      <w:pPr>
        <w:pStyle w:val="aa"/>
        <w:spacing w:after="0"/>
        <w:ind w:firstLine="567"/>
        <w:jc w:val="right"/>
        <w:rPr>
          <w:rFonts w:ascii="GHEA Grapalat" w:hAnsi="GHEA Grapalat" w:cs="Sylfaen"/>
          <w:i/>
          <w:sz w:val="20"/>
          <w:szCs w:val="20"/>
          <w:lang w:val="af-ZA"/>
        </w:rPr>
      </w:pPr>
      <w:r>
        <w:rPr>
          <w:rFonts w:ascii="GHEA Grapalat" w:hAnsi="GHEA Grapalat"/>
          <w:b/>
          <w:i/>
          <w:lang w:val="af-ZA"/>
        </w:rPr>
        <w:t>ԿՄՔԴ-ԳՀԱՊՁԲ-26/01</w:t>
      </w:r>
      <w:r w:rsidR="00A2791B" w:rsidRPr="00A2791B">
        <w:rPr>
          <w:rFonts w:ascii="GHEA Grapalat" w:hAnsi="GHEA Grapalat" w:cs="Sylfaen"/>
          <w:i/>
          <w:sz w:val="20"/>
          <w:szCs w:val="20"/>
          <w:lang w:val="af-ZA"/>
        </w:rPr>
        <w:t xml:space="preserve"> </w:t>
      </w:r>
      <w:proofErr w:type="spellStart"/>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proofErr w:type="spellEnd"/>
      <w:r w:rsidR="00096865" w:rsidRPr="00A71D81">
        <w:rPr>
          <w:rFonts w:ascii="GHEA Grapalat" w:hAnsi="GHEA Grapalat" w:cs="Times Armenian"/>
          <w:i/>
          <w:sz w:val="20"/>
          <w:szCs w:val="20"/>
          <w:lang w:val="af-ZA"/>
        </w:rPr>
        <w:t xml:space="preserve"> </w:t>
      </w:r>
    </w:p>
    <w:p w14:paraId="175D83D1" w14:textId="5DDF2002" w:rsidR="00096865" w:rsidRPr="00A71D81" w:rsidRDefault="00FD6146" w:rsidP="00EF3662">
      <w:pPr>
        <w:pStyle w:val="aa"/>
        <w:spacing w:after="0"/>
        <w:ind w:firstLine="567"/>
        <w:jc w:val="right"/>
        <w:rPr>
          <w:rFonts w:ascii="GHEA Grapalat" w:hAnsi="GHEA Grapalat" w:cs="Times Armenian"/>
          <w:i/>
          <w:sz w:val="20"/>
          <w:szCs w:val="20"/>
          <w:lang w:val="af-ZA"/>
        </w:rPr>
      </w:pPr>
      <w:proofErr w:type="spellStart"/>
      <w:r>
        <w:rPr>
          <w:rFonts w:ascii="GHEA Grapalat" w:hAnsi="GHEA Grapalat" w:cs="Sylfaen"/>
          <w:i/>
          <w:sz w:val="20"/>
          <w:szCs w:val="20"/>
        </w:rPr>
        <w:t>Գնանաշման</w:t>
      </w:r>
      <w:proofErr w:type="spellEnd"/>
      <w:r w:rsidRPr="00A2791B">
        <w:rPr>
          <w:rFonts w:ascii="GHEA Grapalat" w:hAnsi="GHEA Grapalat" w:cs="Sylfaen"/>
          <w:i/>
          <w:sz w:val="20"/>
          <w:szCs w:val="20"/>
          <w:lang w:val="af-ZA"/>
        </w:rPr>
        <w:t xml:space="preserve"> </w:t>
      </w:r>
      <w:proofErr w:type="spellStart"/>
      <w:r>
        <w:rPr>
          <w:rFonts w:ascii="GHEA Grapalat" w:hAnsi="GHEA Grapalat" w:cs="Sylfaen"/>
          <w:i/>
          <w:sz w:val="20"/>
          <w:szCs w:val="20"/>
        </w:rPr>
        <w:t>հարցման</w:t>
      </w:r>
      <w:proofErr w:type="spellEnd"/>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proofErr w:type="spellStart"/>
      <w:r w:rsidR="00096865" w:rsidRPr="00A71D81">
        <w:rPr>
          <w:rFonts w:ascii="GHEA Grapalat" w:hAnsi="GHEA Grapalat" w:cs="Sylfaen"/>
          <w:i/>
          <w:sz w:val="20"/>
          <w:szCs w:val="20"/>
        </w:rPr>
        <w:t>հանձնաժողովի</w:t>
      </w:r>
      <w:proofErr w:type="spellEnd"/>
    </w:p>
    <w:p w14:paraId="7996A5EA" w14:textId="14F723B3" w:rsidR="00096865" w:rsidRPr="00A71D81" w:rsidRDefault="00096865" w:rsidP="00EF3662">
      <w:pPr>
        <w:pStyle w:val="aa"/>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00EC4390">
        <w:rPr>
          <w:rFonts w:ascii="GHEA Grapalat" w:hAnsi="GHEA Grapalat" w:cs="Sylfaen"/>
          <w:i/>
          <w:sz w:val="20"/>
          <w:szCs w:val="20"/>
          <w:lang w:val="hy-AM"/>
        </w:rPr>
        <w:t>15,12,</w:t>
      </w:r>
      <w:r w:rsidR="000472AD">
        <w:rPr>
          <w:rFonts w:ascii="GHEA Grapalat" w:hAnsi="GHEA Grapalat" w:cs="Sylfaen"/>
          <w:i/>
          <w:sz w:val="20"/>
          <w:szCs w:val="20"/>
          <w:lang w:val="hy-AM"/>
        </w:rPr>
        <w:t>2025թ</w:t>
      </w:r>
      <w:r w:rsidR="00A2791B" w:rsidRPr="00A2791B">
        <w:rPr>
          <w:rFonts w:ascii="GHEA Grapalat" w:hAnsi="GHEA Grapalat" w:cs="Sylfaen"/>
          <w:i/>
          <w:sz w:val="20"/>
          <w:szCs w:val="20"/>
          <w:lang w:val="af-ZA"/>
        </w:rPr>
        <w:t>-</w:t>
      </w:r>
      <w:r w:rsidR="00A2791B">
        <w:rPr>
          <w:rFonts w:ascii="GHEA Grapalat" w:hAnsi="GHEA Grapalat" w:cs="Sylfaen"/>
          <w:i/>
          <w:sz w:val="20"/>
          <w:szCs w:val="20"/>
          <w:lang w:val="ru-RU"/>
        </w:rPr>
        <w:t>ի</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A2791B" w:rsidRPr="008F1434">
        <w:rPr>
          <w:rFonts w:ascii="GHEA Grapalat" w:hAnsi="GHEA Grapalat" w:cs="Times Armenian"/>
          <w:i/>
          <w:sz w:val="20"/>
          <w:szCs w:val="20"/>
          <w:u w:val="single"/>
          <w:lang w:val="af-ZA"/>
        </w:rPr>
        <w:t xml:space="preserve">2 </w:t>
      </w:r>
      <w:proofErr w:type="spellStart"/>
      <w:r w:rsidRPr="00A71D81">
        <w:rPr>
          <w:rFonts w:ascii="GHEA Grapalat" w:hAnsi="GHEA Grapalat" w:cs="Sylfaen"/>
          <w:i/>
          <w:sz w:val="20"/>
          <w:szCs w:val="20"/>
        </w:rPr>
        <w:t>որոշմամբ</w:t>
      </w:r>
      <w:proofErr w:type="spellEnd"/>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0B294A" w14:textId="7B647477" w:rsidR="00096865" w:rsidRPr="00A71D81" w:rsidRDefault="00B11D10" w:rsidP="00EF3662">
      <w:pPr>
        <w:pStyle w:val="aa"/>
        <w:ind w:right="-7" w:firstLine="567"/>
        <w:jc w:val="center"/>
        <w:rPr>
          <w:rFonts w:ascii="GHEA Grapalat" w:hAnsi="GHEA Grapalat"/>
          <w:lang w:val="af-ZA"/>
        </w:rPr>
      </w:pPr>
      <w:r>
        <w:rPr>
          <w:rFonts w:ascii="GHEA Grapalat" w:hAnsi="GHEA Grapalat" w:cs="Times Armenian"/>
          <w:i/>
          <w:lang w:val="af-ZA"/>
        </w:rPr>
        <w:t xml:space="preserve">«Քասախի Ռ.Գևորգյանի անվ. </w:t>
      </w:r>
      <w:r w:rsidR="00FB5BC3">
        <w:rPr>
          <w:rFonts w:ascii="GHEA Grapalat" w:hAnsi="GHEA Grapalat" w:cs="Times Armenian"/>
          <w:i/>
          <w:lang w:val="af-ZA"/>
        </w:rPr>
        <w:t>թիվ 1 միջն</w:t>
      </w:r>
      <w:r>
        <w:rPr>
          <w:rFonts w:ascii="GHEA Grapalat" w:hAnsi="GHEA Grapalat" w:cs="Times Armenian"/>
          <w:i/>
          <w:lang w:val="af-ZA"/>
        </w:rPr>
        <w:t>. դպրոց»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76F5B7DA" w14:textId="3DCD277B" w:rsidR="0092394C" w:rsidRDefault="00B11D10" w:rsidP="00EF3662">
      <w:pPr>
        <w:pStyle w:val="aa"/>
        <w:ind w:right="-7"/>
        <w:jc w:val="center"/>
        <w:rPr>
          <w:rFonts w:ascii="GHEA Grapalat" w:hAnsi="GHEA Grapalat" w:cs="Sylfaen"/>
          <w:lang w:val="af-ZA"/>
        </w:rPr>
      </w:pPr>
      <w:r>
        <w:rPr>
          <w:rFonts w:ascii="GHEA Grapalat" w:hAnsi="GHEA Grapalat" w:cs="Sylfaen"/>
          <w:lang w:val="af-ZA"/>
        </w:rPr>
        <w:t xml:space="preserve">«Քասախի Ռ.Գևորգյանի անվ. </w:t>
      </w:r>
      <w:r w:rsidR="00FB5BC3">
        <w:rPr>
          <w:rFonts w:ascii="GHEA Grapalat" w:hAnsi="GHEA Grapalat" w:cs="Sylfaen"/>
          <w:lang w:val="af-ZA"/>
        </w:rPr>
        <w:t>թիվ 1 միջն</w:t>
      </w:r>
      <w:r>
        <w:rPr>
          <w:rFonts w:ascii="GHEA Grapalat" w:hAnsi="GHEA Grapalat" w:cs="Sylfaen"/>
          <w:lang w:val="af-ZA"/>
        </w:rPr>
        <w:t>. դպրոց» ՊՈԱԿ</w:t>
      </w:r>
      <w:r w:rsidR="002B32D6" w:rsidRPr="00A71D81">
        <w:rPr>
          <w:rFonts w:ascii="GHEA Grapalat" w:hAnsi="GHEA Grapalat" w:cs="Sylfaen"/>
          <w:lang w:val="af-ZA"/>
        </w:rPr>
        <w:t>-</w:t>
      </w:r>
      <w:r w:rsidR="002B32D6" w:rsidRPr="00A2791B">
        <w:rPr>
          <w:rFonts w:ascii="GHEA Grapalat" w:hAnsi="GHEA Grapalat" w:cs="Sylfaen"/>
          <w:lang w:val="af-ZA"/>
        </w:rPr>
        <w:t>Ի</w:t>
      </w:r>
      <w:r w:rsidR="002B32D6" w:rsidRPr="00A71D81">
        <w:rPr>
          <w:rFonts w:ascii="GHEA Grapalat" w:hAnsi="GHEA Grapalat" w:cs="Sylfaen"/>
          <w:lang w:val="af-ZA"/>
        </w:rPr>
        <w:t xml:space="preserve"> </w:t>
      </w:r>
    </w:p>
    <w:p w14:paraId="2D1DFCBE" w14:textId="58F62BA8" w:rsidR="00096865" w:rsidRPr="00A71D81" w:rsidRDefault="002B32D6" w:rsidP="00EF3662">
      <w:pPr>
        <w:pStyle w:val="aa"/>
        <w:ind w:right="-7"/>
        <w:jc w:val="center"/>
        <w:rPr>
          <w:rFonts w:ascii="GHEA Grapalat" w:hAnsi="GHEA Grapalat"/>
          <w:szCs w:val="22"/>
          <w:lang w:val="af-ZA"/>
        </w:rPr>
      </w:pPr>
      <w:r w:rsidRPr="00A2791B">
        <w:rPr>
          <w:rFonts w:ascii="GHEA Grapalat" w:hAnsi="GHEA Grapalat" w:cs="Sylfaen"/>
          <w:lang w:val="af-ZA"/>
        </w:rPr>
        <w:t>ԿԱՐԻՔՆԵՐԻ</w:t>
      </w:r>
      <w:r w:rsidRPr="00A71D81">
        <w:rPr>
          <w:rFonts w:ascii="GHEA Grapalat" w:hAnsi="GHEA Grapalat" w:cs="Times Armenian"/>
          <w:lang w:val="af-ZA"/>
        </w:rPr>
        <w:t xml:space="preserve"> </w:t>
      </w:r>
      <w:r w:rsidRPr="00A2791B">
        <w:rPr>
          <w:rFonts w:ascii="GHEA Grapalat" w:hAnsi="GHEA Grapalat" w:cs="Sylfaen"/>
          <w:lang w:val="af-ZA"/>
        </w:rPr>
        <w:t xml:space="preserve">ՀԱՄԱՐ` </w:t>
      </w:r>
      <w:r w:rsidRPr="00A71D81">
        <w:rPr>
          <w:rFonts w:ascii="GHEA Grapalat" w:hAnsi="GHEA Grapalat" w:cs="Sylfaen"/>
          <w:lang w:val="af-ZA"/>
        </w:rPr>
        <w:t>«</w:t>
      </w:r>
      <w:r w:rsidR="0092394C">
        <w:rPr>
          <w:rFonts w:ascii="GHEA Grapalat" w:hAnsi="GHEA Grapalat" w:cs="Sylfaen"/>
          <w:lang w:val="af-ZA"/>
        </w:rPr>
        <w:t>ՍՆՆԴԱՄԹԵՐՔԻ</w:t>
      </w:r>
      <w:r w:rsidRPr="00A71D81">
        <w:rPr>
          <w:rFonts w:ascii="GHEA Grapalat" w:hAnsi="GHEA Grapalat" w:cs="Sylfaen"/>
          <w:lang w:val="af-ZA"/>
        </w:rPr>
        <w:t xml:space="preserve">» </w:t>
      </w:r>
      <w:r w:rsidRPr="00A2791B">
        <w:rPr>
          <w:rFonts w:ascii="GHEA Grapalat" w:hAnsi="GHEA Grapalat" w:cs="Sylfaen"/>
          <w:lang w:val="af-ZA"/>
        </w:rPr>
        <w:t>ՁԵՌՔԲԵՐՄԱՆ</w:t>
      </w:r>
      <w:r w:rsidRPr="00A71D81">
        <w:rPr>
          <w:rFonts w:ascii="GHEA Grapalat" w:hAnsi="GHEA Grapalat" w:cs="Times Armenian"/>
          <w:lang w:val="af-ZA"/>
        </w:rPr>
        <w:t xml:space="preserve"> </w:t>
      </w:r>
      <w:r w:rsidRPr="00A71D81">
        <w:rPr>
          <w:rFonts w:ascii="GHEA Grapalat" w:hAnsi="GHEA Grapalat" w:cs="Sylfaen"/>
        </w:rPr>
        <w:t>ՆՊԱՏԱԿՈՎ</w:t>
      </w:r>
      <w:r w:rsidRPr="00A71D81">
        <w:rPr>
          <w:rFonts w:ascii="GHEA Grapalat" w:hAnsi="GHEA Grapalat" w:cs="Sylfaen"/>
          <w:lang w:val="af-ZA"/>
        </w:rPr>
        <w:t xml:space="preserve"> </w:t>
      </w:r>
      <w:r w:rsidRPr="00A71D81">
        <w:rPr>
          <w:rFonts w:ascii="GHEA Grapalat" w:hAnsi="GHEA Grapalat" w:cs="Times Armenian"/>
          <w:lang w:val="af-ZA"/>
        </w:rPr>
        <w:t xml:space="preserve"> </w:t>
      </w:r>
      <w:r w:rsidRPr="00A71D81">
        <w:rPr>
          <w:rFonts w:ascii="GHEA Grapalat" w:hAnsi="GHEA Grapalat" w:cs="Sylfaen"/>
        </w:rPr>
        <w:t>ՀԱՅՏԱՐԱՐՎԱԾ</w:t>
      </w:r>
      <w:r w:rsidRPr="00A71D81">
        <w:rPr>
          <w:rFonts w:ascii="GHEA Grapalat" w:hAnsi="GHEA Grapalat" w:cs="Times Armenian"/>
          <w:lang w:val="af-ZA"/>
        </w:rPr>
        <w:t xml:space="preserve"> </w:t>
      </w:r>
      <w:r w:rsidR="00FD6146">
        <w:rPr>
          <w:rFonts w:ascii="GHEA Grapalat" w:hAnsi="GHEA Grapalat" w:cs="Sylfaen"/>
        </w:rPr>
        <w:t>ԳՆԱՆԱՇՄԱՆ</w:t>
      </w:r>
      <w:r w:rsidR="00FD6146" w:rsidRPr="00FD6146">
        <w:rPr>
          <w:rFonts w:ascii="GHEA Grapalat" w:hAnsi="GHEA Grapalat" w:cs="Sylfaen"/>
          <w:lang w:val="af-ZA"/>
        </w:rPr>
        <w:t xml:space="preserve"> </w:t>
      </w:r>
      <w:r w:rsidR="00FD6146">
        <w:rPr>
          <w:rFonts w:ascii="GHEA Grapalat" w:hAnsi="GHEA Grapalat" w:cs="Sylfaen"/>
        </w:rPr>
        <w:t>ՀԱՐՑՄԱՆ</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roofErr w:type="spellStart"/>
      <w:r w:rsidR="00096865" w:rsidRPr="00A71D81">
        <w:rPr>
          <w:rFonts w:ascii="GHEA Grapalat" w:hAnsi="GHEA Grapalat" w:cs="Sylfaen"/>
          <w:i/>
          <w:sz w:val="22"/>
          <w:szCs w:val="22"/>
        </w:rPr>
        <w:lastRenderedPageBreak/>
        <w:t>Հարգելի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մասնակից</w:t>
      </w:r>
      <w:proofErr w:type="spellEnd"/>
      <w:r w:rsidR="00677658" w:rsidRPr="00A71D81">
        <w:rPr>
          <w:rFonts w:ascii="GHEA Grapalat" w:hAnsi="GHEA Grapalat" w:cs="Sylfaen"/>
          <w:i/>
          <w:sz w:val="22"/>
          <w:szCs w:val="22"/>
          <w:lang w:val="af-ZA"/>
        </w:rPr>
        <w:t xml:space="preserve"> </w:t>
      </w:r>
      <w:proofErr w:type="spellStart"/>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կազմելը</w:t>
      </w:r>
      <w:proofErr w:type="spellEnd"/>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ներկայացնելը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խնդրում</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ենք</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մանրամասնորեն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ուսումնասիրել</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սույն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քանի</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որ</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հրավերին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չհամապատասխանող</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հայտերը</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ենթակա</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են</w:t>
      </w:r>
      <w:proofErr w:type="spellEnd"/>
      <w:r w:rsidR="00096865" w:rsidRPr="00A71D81">
        <w:rPr>
          <w:rFonts w:ascii="GHEA Grapalat" w:hAnsi="GHEA Grapalat" w:cs="Times Armenian"/>
          <w:i/>
          <w:sz w:val="22"/>
          <w:szCs w:val="22"/>
          <w:lang w:val="af-ZA"/>
        </w:rPr>
        <w:t xml:space="preserve"> </w:t>
      </w:r>
      <w:proofErr w:type="spellStart"/>
      <w:r w:rsidR="00096865" w:rsidRPr="00A71D81">
        <w:rPr>
          <w:rFonts w:ascii="GHEA Grapalat" w:hAnsi="GHEA Grapalat" w:cs="Sylfaen"/>
          <w:i/>
          <w:sz w:val="22"/>
          <w:szCs w:val="22"/>
        </w:rPr>
        <w:t>մերժման</w:t>
      </w:r>
      <w:proofErr w:type="spellEnd"/>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proofErr w:type="spellStart"/>
      <w:r w:rsidRPr="00A71D81">
        <w:rPr>
          <w:rFonts w:ascii="GHEA Grapalat" w:hAnsi="GHEA Grapalat" w:cs="Sylfaen"/>
          <w:b/>
          <w:sz w:val="20"/>
          <w:szCs w:val="20"/>
        </w:rPr>
        <w:t>ԲՈՎԱՆԴԱԿՈւԹՅՈւՆ</w:t>
      </w:r>
      <w:proofErr w:type="spellEnd"/>
    </w:p>
    <w:p w14:paraId="7DC8184A" w14:textId="6E22BF18" w:rsidR="00096865" w:rsidRPr="00A71D81" w:rsidRDefault="00B11D10" w:rsidP="00EF3662">
      <w:pPr>
        <w:ind w:firstLine="567"/>
        <w:jc w:val="center"/>
        <w:rPr>
          <w:rFonts w:ascii="GHEA Grapalat" w:hAnsi="GHEA Grapalat"/>
          <w:i/>
          <w:sz w:val="20"/>
          <w:lang w:val="af-ZA"/>
        </w:rPr>
      </w:pPr>
      <w:r>
        <w:rPr>
          <w:rFonts w:ascii="GHEA Grapalat" w:hAnsi="GHEA Grapalat"/>
          <w:b/>
          <w:sz w:val="20"/>
          <w:lang w:val="af-ZA"/>
        </w:rPr>
        <w:t xml:space="preserve">«Քասախի Ռ.Գևորգյանի անվ. </w:t>
      </w:r>
      <w:r w:rsidR="00FB5BC3">
        <w:rPr>
          <w:rFonts w:ascii="GHEA Grapalat" w:hAnsi="GHEA Grapalat"/>
          <w:b/>
          <w:sz w:val="20"/>
          <w:lang w:val="af-ZA"/>
        </w:rPr>
        <w:t>թիվ 1 միջն</w:t>
      </w:r>
      <w:r w:rsidR="00FB5BC3">
        <w:rPr>
          <w:rFonts w:ascii="Microsoft JhengHei" w:eastAsia="Microsoft JhengHei" w:hAnsi="Microsoft JhengHei" w:cs="Microsoft JhengHei" w:hint="eastAsia"/>
          <w:b/>
          <w:sz w:val="20"/>
          <w:lang w:val="af-ZA"/>
        </w:rPr>
        <w:t>․</w:t>
      </w:r>
      <w:r>
        <w:rPr>
          <w:rFonts w:ascii="GHEA Grapalat" w:hAnsi="GHEA Grapalat"/>
          <w:b/>
          <w:sz w:val="20"/>
          <w:lang w:val="af-ZA"/>
        </w:rPr>
        <w:t>. դպրոց» ՊՈԱԿ</w:t>
      </w:r>
      <w:r w:rsidR="00045D01" w:rsidRPr="00045D01">
        <w:rPr>
          <w:rFonts w:ascii="GHEA Grapalat" w:hAnsi="GHEA Grapalat"/>
          <w:b/>
          <w:sz w:val="20"/>
          <w:lang w:val="af-ZA"/>
        </w:rPr>
        <w:t>-Ի ԿԱՐԻՔՆԵՐԻ ՀԱՄԱՐ` «</w:t>
      </w:r>
      <w:r w:rsidR="0092394C">
        <w:rPr>
          <w:rFonts w:ascii="GHEA Grapalat" w:hAnsi="GHEA Grapalat"/>
          <w:b/>
          <w:sz w:val="20"/>
          <w:lang w:val="af-ZA"/>
        </w:rPr>
        <w:t>ՍՆՆԴԱՄԹԵՐՔԻ</w:t>
      </w:r>
      <w:r w:rsidR="00045D01" w:rsidRPr="00045D01">
        <w:rPr>
          <w:rFonts w:ascii="GHEA Grapalat" w:hAnsi="GHEA Grapalat"/>
          <w:b/>
          <w:sz w:val="20"/>
          <w:lang w:val="af-ZA"/>
        </w:rPr>
        <w:t xml:space="preserve">» </w:t>
      </w:r>
      <w:r w:rsidR="00160AE4" w:rsidRPr="00A71D81">
        <w:rPr>
          <w:rFonts w:ascii="GHEA Grapalat" w:hAnsi="GHEA Grapalat"/>
          <w:b/>
          <w:sz w:val="20"/>
          <w:lang w:val="af-ZA"/>
        </w:rPr>
        <w:t xml:space="preserve">ՁԵՌՔԲԵՐՄԱՆ ՆՊԱՏԱԿՈՎ ՀԱՅՏԱՐԱՐՎԱԾ </w:t>
      </w:r>
      <w:r w:rsidR="00FD6146">
        <w:rPr>
          <w:rFonts w:ascii="GHEA Grapalat" w:hAnsi="GHEA Grapalat"/>
          <w:b/>
          <w:sz w:val="20"/>
          <w:lang w:val="af-ZA"/>
        </w:rPr>
        <w:t>ԳՆԱՆԱՇՄԱՆ ՀԱՐՑՄԱՆ</w:t>
      </w:r>
      <w:r w:rsidR="00160AE4" w:rsidRPr="00A71D81">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proofErr w:type="spellEnd"/>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պահանջները</w:t>
      </w:r>
      <w:proofErr w:type="spellEnd"/>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դրանց</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գնահատման</w:t>
      </w:r>
      <w:proofErr w:type="spellEnd"/>
      <w:r w:rsidR="000206DA" w:rsidRPr="00A71D81">
        <w:rPr>
          <w:rFonts w:ascii="GHEA Grapalat" w:hAnsi="GHEA Grapalat" w:cs="Sylfaen"/>
          <w:sz w:val="20"/>
          <w:lang w:val="af-ZA"/>
        </w:rPr>
        <w:t xml:space="preserve"> </w:t>
      </w:r>
      <w:proofErr w:type="spellStart"/>
      <w:r w:rsidR="000206DA" w:rsidRPr="00A71D81">
        <w:rPr>
          <w:rFonts w:ascii="GHEA Grapalat" w:hAnsi="GHEA Grapalat" w:cs="Sylfaen"/>
          <w:sz w:val="20"/>
        </w:rPr>
        <w:t>կարգը</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proofErr w:type="spellStart"/>
      <w:r w:rsidRPr="00A71D81">
        <w:rPr>
          <w:rFonts w:ascii="GHEA Grapalat" w:hAnsi="GHEA Grapalat" w:cs="Sylfaen"/>
          <w:sz w:val="20"/>
        </w:rPr>
        <w:t>որակավորման</w:t>
      </w:r>
      <w:proofErr w:type="spellEnd"/>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proofErr w:type="spellStart"/>
      <w:r w:rsidRPr="00A71D81">
        <w:rPr>
          <w:rFonts w:ascii="GHEA Grapalat" w:hAnsi="GHEA Grapalat" w:cs="Sylfaen"/>
          <w:sz w:val="20"/>
        </w:rPr>
        <w:t>Հրավերի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հրավերում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փոփոխություն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կատարելու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proofErr w:type="spellStart"/>
      <w:r w:rsidRPr="00A71D81">
        <w:rPr>
          <w:rFonts w:ascii="GHEA Grapalat" w:hAnsi="GHEA Grapalat" w:cs="Sylfaen"/>
          <w:sz w:val="20"/>
        </w:rPr>
        <w:t>Հայտի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նային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առաջարկը</w:t>
      </w:r>
      <w:proofErr w:type="spellEnd"/>
      <w:r w:rsidR="00096865" w:rsidRPr="00A71D81">
        <w:rPr>
          <w:rFonts w:ascii="GHEA Grapalat" w:hAnsi="GHEA Grapalat" w:cs="Times Armenian"/>
          <w:sz w:val="20"/>
          <w:lang w:val="af-ZA"/>
        </w:rPr>
        <w:tab/>
        <w:t xml:space="preserve"> </w:t>
      </w:r>
    </w:p>
    <w:p w14:paraId="62D5DCD5" w14:textId="2848FE4A" w:rsidR="00096865" w:rsidRPr="00A71D81" w:rsidRDefault="00087A30" w:rsidP="00045D01">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Հայտի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Times Armenian"/>
          <w:sz w:val="20"/>
        </w:rPr>
        <w:t>գ</w:t>
      </w:r>
      <w:r w:rsidR="00096865" w:rsidRPr="00A71D81">
        <w:rPr>
          <w:rFonts w:ascii="GHEA Grapalat" w:hAnsi="GHEA Grapalat" w:cs="Sylfaen"/>
          <w:sz w:val="20"/>
        </w:rPr>
        <w:t>ործողության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ժամկետը</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հայտերում</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փոփոխություն</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կատարելու</w:t>
      </w:r>
      <w:proofErr w:type="spellEnd"/>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դրանք</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հետ</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վերցնելու</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proofErr w:type="spellStart"/>
      <w:r w:rsidR="00AF7BE8" w:rsidRPr="00A71D81">
        <w:rPr>
          <w:rFonts w:ascii="GHEA Grapalat" w:hAnsi="GHEA Grapalat" w:cs="Sylfaen"/>
          <w:sz w:val="20"/>
        </w:rPr>
        <w:t>այտերի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բացումը</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գնահատումը</w:t>
      </w:r>
      <w:proofErr w:type="spellEnd"/>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արդյունքների</w:t>
      </w:r>
      <w:proofErr w:type="spellEnd"/>
      <w:r w:rsidR="00AF7BE8" w:rsidRPr="00A71D81">
        <w:rPr>
          <w:rFonts w:ascii="GHEA Grapalat" w:hAnsi="GHEA Grapalat" w:cs="Sylfaen"/>
          <w:sz w:val="20"/>
          <w:lang w:val="af-ZA"/>
        </w:rPr>
        <w:t xml:space="preserve"> </w:t>
      </w:r>
      <w:proofErr w:type="spellStart"/>
      <w:r w:rsidR="00AF7BE8" w:rsidRPr="00A71D81">
        <w:rPr>
          <w:rFonts w:ascii="GHEA Grapalat" w:hAnsi="GHEA Grapalat" w:cs="Sylfaen"/>
          <w:sz w:val="20"/>
        </w:rPr>
        <w:t>ամփոփումը</w:t>
      </w:r>
      <w:proofErr w:type="spellEnd"/>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proofErr w:type="spellStart"/>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կնքումը</w:t>
      </w:r>
      <w:proofErr w:type="spellEnd"/>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proofErr w:type="spellStart"/>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proofErr w:type="spellEnd"/>
      <w:r w:rsidR="00096865" w:rsidRPr="00A71D81">
        <w:rPr>
          <w:rFonts w:ascii="GHEA Grapalat" w:hAnsi="GHEA Grapalat" w:cs="Times Armenian"/>
          <w:sz w:val="20"/>
          <w:lang w:val="af-ZA"/>
        </w:rPr>
        <w:t xml:space="preserve"> </w:t>
      </w:r>
      <w:proofErr w:type="spellStart"/>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proofErr w:type="spellEnd"/>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չկայացած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հայտարարելը</w:t>
      </w:r>
      <w:proofErr w:type="spellEnd"/>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proofErr w:type="spellStart"/>
      <w:r w:rsidRPr="00A71D81">
        <w:rPr>
          <w:rFonts w:ascii="GHEA Grapalat" w:hAnsi="GHEA Grapalat" w:cs="Sylfaen"/>
          <w:sz w:val="20"/>
        </w:rPr>
        <w:t>Գնման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ործողությունները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կամ</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ընդունված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որոշումները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բողոքարկելու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մասնակցի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roofErr w:type="spellEnd"/>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3762D5F"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FD6146">
        <w:rPr>
          <w:rFonts w:ascii="GHEA Grapalat" w:hAnsi="GHEA Grapalat" w:cs="Sylfaen"/>
          <w:b/>
          <w:sz w:val="20"/>
        </w:rPr>
        <w:t>ԳՆԱՆԱՇՄԱՆ</w:t>
      </w:r>
      <w:r w:rsidR="00FD6146" w:rsidRPr="008F1434">
        <w:rPr>
          <w:rFonts w:ascii="GHEA Grapalat" w:hAnsi="GHEA Grapalat" w:cs="Sylfaen"/>
          <w:b/>
          <w:sz w:val="20"/>
          <w:lang w:val="af-ZA"/>
        </w:rPr>
        <w:t xml:space="preserve"> </w:t>
      </w:r>
      <w:proofErr w:type="gramStart"/>
      <w:r w:rsidR="00FD6146">
        <w:rPr>
          <w:rFonts w:ascii="GHEA Grapalat" w:hAnsi="GHEA Grapalat" w:cs="Sylfaen"/>
          <w:b/>
          <w:sz w:val="20"/>
        </w:rPr>
        <w:t>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proofErr w:type="gramStart"/>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roofErr w:type="gramEnd"/>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spellStart"/>
      <w:proofErr w:type="gramStart"/>
      <w:r w:rsidRPr="00A71D81">
        <w:rPr>
          <w:rFonts w:ascii="GHEA Grapalat" w:hAnsi="GHEA Grapalat" w:cs="Sylfaen"/>
          <w:sz w:val="20"/>
        </w:rPr>
        <w:t>Ընդհանուր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դրույթներ</w:t>
      </w:r>
      <w:proofErr w:type="spellEnd"/>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proofErr w:type="spellStart"/>
      <w:r w:rsidR="00096865" w:rsidRPr="00A71D81">
        <w:rPr>
          <w:rFonts w:ascii="GHEA Grapalat" w:hAnsi="GHEA Grapalat" w:cs="Sylfaen"/>
          <w:sz w:val="20"/>
        </w:rPr>
        <w:t>Հավելվածներ</w:t>
      </w:r>
      <w:proofErr w:type="spellEnd"/>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5FE902F2"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լրումն</w:t>
      </w:r>
      <w:proofErr w:type="spellEnd"/>
      <w:r w:rsidRPr="00A71D81">
        <w:rPr>
          <w:rFonts w:ascii="GHEA Grapalat" w:hAnsi="GHEA Grapalat"/>
          <w:sz w:val="20"/>
          <w:lang w:val="af-ZA"/>
        </w:rPr>
        <w:t xml:space="preserve"> </w:t>
      </w:r>
      <w:r w:rsidR="00EC4390">
        <w:rPr>
          <w:rFonts w:ascii="GHEA Grapalat" w:hAnsi="GHEA Grapalat" w:cs="Times Armenian"/>
          <w:sz w:val="20"/>
          <w:lang w:val="af-ZA"/>
        </w:rPr>
        <w:t>ԿՄՔԴ-ԳՀԱՊՁԲ-26/01</w:t>
      </w:r>
      <w:r w:rsidR="002B2829" w:rsidRPr="002B2829">
        <w:rPr>
          <w:rFonts w:ascii="GHEA Grapalat" w:hAnsi="GHEA Grapalat" w:cs="Times Armenian"/>
          <w:sz w:val="20"/>
          <w:lang w:val="af-ZA"/>
        </w:rPr>
        <w:t xml:space="preserve"> </w:t>
      </w:r>
      <w:proofErr w:type="spellStart"/>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spellEnd"/>
      <w:r w:rsidRPr="00A71D81">
        <w:rPr>
          <w:rFonts w:ascii="GHEA Grapalat" w:hAnsi="GHEA Grapalat"/>
          <w:sz w:val="20"/>
          <w:lang w:val="af-ZA"/>
        </w:rPr>
        <w:t xml:space="preserve"> </w:t>
      </w:r>
      <w:proofErr w:type="spellStart"/>
      <w:r w:rsidRPr="00A71D81">
        <w:rPr>
          <w:rFonts w:ascii="GHEA Grapalat" w:hAnsi="GHEA Grapalat" w:cs="Sylfaen"/>
          <w:sz w:val="20"/>
        </w:rPr>
        <w:t>անցկացվող</w:t>
      </w:r>
      <w:proofErr w:type="spellEnd"/>
      <w:r w:rsidRPr="00A71D81">
        <w:rPr>
          <w:rFonts w:ascii="GHEA Grapalat" w:hAnsi="GHEA Grapalat" w:cs="Times Armenian"/>
          <w:sz w:val="20"/>
          <w:lang w:val="af-ZA"/>
        </w:rPr>
        <w:t xml:space="preserve"> </w:t>
      </w:r>
      <w:proofErr w:type="spellStart"/>
      <w:r w:rsidR="00FD6146">
        <w:rPr>
          <w:rFonts w:ascii="GHEA Grapalat" w:hAnsi="GHEA Grapalat" w:cs="Sylfaen"/>
          <w:sz w:val="20"/>
        </w:rPr>
        <w:t>Գնանաշման</w:t>
      </w:r>
      <w:proofErr w:type="spellEnd"/>
      <w:r w:rsidR="00FD6146" w:rsidRPr="00FD6146">
        <w:rPr>
          <w:rFonts w:ascii="GHEA Grapalat" w:hAnsi="GHEA Grapalat" w:cs="Sylfaen"/>
          <w:sz w:val="20"/>
          <w:lang w:val="af-ZA"/>
        </w:rPr>
        <w:t xml:space="preserve"> </w:t>
      </w:r>
      <w:proofErr w:type="spellStart"/>
      <w:r w:rsidR="00FD6146">
        <w:rPr>
          <w:rFonts w:ascii="GHEA Grapalat" w:hAnsi="GHEA Grapalat" w:cs="Sylfaen"/>
          <w:sz w:val="20"/>
        </w:rPr>
        <w:t>հարցման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հայտարարության</w:t>
      </w:r>
      <w:proofErr w:type="spellEnd"/>
      <w:r w:rsidR="004D5671" w:rsidRPr="00A71D81">
        <w:rPr>
          <w:rFonts w:ascii="GHEA Grapalat" w:hAnsi="GHEA Grapalat" w:cs="Times Armenian"/>
          <w:sz w:val="20"/>
          <w:lang w:val="af-ZA"/>
        </w:rPr>
        <w:t>։</w:t>
      </w:r>
    </w:p>
    <w:p w14:paraId="1418E69E" w14:textId="075786F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հրավերը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կազմվել</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օրենսդրության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այդ</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թվում</w:t>
      </w:r>
      <w:proofErr w:type="spellEnd"/>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Օրենք</w:t>
      </w:r>
      <w:proofErr w:type="spellEnd"/>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կառավարության</w:t>
      </w:r>
      <w:proofErr w:type="spellEnd"/>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proofErr w:type="spellStart"/>
      <w:r w:rsidRPr="00A71D81">
        <w:rPr>
          <w:rFonts w:ascii="GHEA Grapalat" w:hAnsi="GHEA Grapalat" w:cs="Sylfaen"/>
          <w:sz w:val="20"/>
        </w:rPr>
        <w:t>Գնումների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կազմակերպման</w:t>
      </w:r>
      <w:proofErr w:type="spellEnd"/>
      <w:r w:rsidR="003C53D4" w:rsidRPr="00A71D81">
        <w:rPr>
          <w:rFonts w:ascii="GHEA Grapalat" w:hAnsi="GHEA Grapalat"/>
          <w:sz w:val="20"/>
          <w:lang w:val="af-ZA"/>
        </w:rPr>
        <w:t>»</w:t>
      </w:r>
      <w:r w:rsidRPr="00A71D81">
        <w:rPr>
          <w:rFonts w:ascii="GHEA Grapalat" w:hAnsi="GHEA Grapalat"/>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այսուհետ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proofErr w:type="spellEnd"/>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այլ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ակտերի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պահանջներին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համապատասխան</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նպատակ</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ունի</w:t>
      </w:r>
      <w:proofErr w:type="spellEnd"/>
      <w:r w:rsidRPr="00100997">
        <w:rPr>
          <w:rFonts w:ascii="GHEA Grapalat" w:hAnsi="GHEA Grapalat" w:cs="Sylfaen"/>
          <w:sz w:val="20"/>
          <w:lang w:val="af-ZA"/>
        </w:rPr>
        <w:t xml:space="preserve"> </w:t>
      </w:r>
      <w:r w:rsidR="00B11D10">
        <w:rPr>
          <w:rFonts w:ascii="GHEA Grapalat" w:hAnsi="GHEA Grapalat" w:cs="Sylfaen"/>
          <w:sz w:val="20"/>
          <w:lang w:val="af-ZA"/>
        </w:rPr>
        <w:t xml:space="preserve">«Քասախի Ռ.Գևորգյանի անվ. </w:t>
      </w:r>
      <w:r w:rsidR="00FB5BC3">
        <w:rPr>
          <w:rFonts w:ascii="GHEA Grapalat" w:hAnsi="GHEA Grapalat" w:cs="Sylfaen"/>
          <w:sz w:val="20"/>
          <w:lang w:val="af-ZA"/>
        </w:rPr>
        <w:t>թիվ 1 միջն</w:t>
      </w:r>
      <w:r w:rsidR="00FB5BC3">
        <w:rPr>
          <w:rFonts w:ascii="Microsoft JhengHei" w:eastAsia="Microsoft JhengHei" w:hAnsi="Microsoft JhengHei" w:cs="Microsoft JhengHei" w:hint="eastAsia"/>
          <w:sz w:val="20"/>
          <w:lang w:val="af-ZA"/>
        </w:rPr>
        <w:t>․</w:t>
      </w:r>
      <w:r w:rsidR="00B11D10">
        <w:rPr>
          <w:rFonts w:ascii="GHEA Grapalat" w:hAnsi="GHEA Grapalat" w:cs="Sylfaen"/>
          <w:sz w:val="20"/>
          <w:lang w:val="af-ZA"/>
        </w:rPr>
        <w:t>. դպրոց» ՊՈԱԿ</w:t>
      </w:r>
      <w:r w:rsidR="002B2829" w:rsidRPr="00100997">
        <w:rPr>
          <w:rFonts w:ascii="GHEA Grapalat" w:hAnsi="GHEA Grapalat" w:cs="Sylfaen"/>
          <w:sz w:val="20"/>
          <w:lang w:val="af-ZA"/>
        </w:rPr>
        <w:t xml:space="preserve"> </w:t>
      </w:r>
      <w:r w:rsidR="00045D01" w:rsidRPr="00100997">
        <w:rPr>
          <w:rFonts w:ascii="GHEA Grapalat" w:hAnsi="GHEA Grapalat" w:cs="Sylfaen"/>
          <w:sz w:val="20"/>
          <w:lang w:val="af-ZA"/>
        </w:rPr>
        <w:t>-</w:t>
      </w:r>
      <w:r w:rsidR="00A00E74" w:rsidRPr="002B2829">
        <w:rPr>
          <w:rFonts w:ascii="GHEA Grapalat" w:hAnsi="GHEA Grapalat" w:cs="Sylfaen"/>
          <w:sz w:val="20"/>
        </w:rPr>
        <w:t>ի</w:t>
      </w:r>
      <w:r w:rsidR="00A00E74" w:rsidRPr="00100997">
        <w:rPr>
          <w:rFonts w:ascii="GHEA Grapalat" w:hAnsi="GHEA Grapalat" w:cs="Sylfaen"/>
          <w:sz w:val="20"/>
          <w:lang w:val="af-ZA"/>
        </w:rPr>
        <w:t xml:space="preserve"> (</w:t>
      </w:r>
      <w:proofErr w:type="spellStart"/>
      <w:r w:rsidR="00A00E74" w:rsidRPr="00A71D81">
        <w:rPr>
          <w:rFonts w:ascii="GHEA Grapalat" w:hAnsi="GHEA Grapalat" w:cs="Sylfaen"/>
          <w:sz w:val="20"/>
        </w:rPr>
        <w:t>այսուհետ</w:t>
      </w:r>
      <w:proofErr w:type="spellEnd"/>
      <w:r w:rsidR="00A00E74" w:rsidRPr="00100997">
        <w:rPr>
          <w:rFonts w:ascii="GHEA Grapalat" w:hAnsi="GHEA Grapalat" w:cs="Sylfaen"/>
          <w:sz w:val="20"/>
          <w:lang w:val="af-ZA"/>
        </w:rPr>
        <w:t xml:space="preserve">` </w:t>
      </w:r>
      <w:proofErr w:type="spellStart"/>
      <w:r w:rsidR="00A00E74" w:rsidRPr="00A71D81">
        <w:rPr>
          <w:rFonts w:ascii="GHEA Grapalat" w:hAnsi="GHEA Grapalat" w:cs="Sylfaen"/>
          <w:sz w:val="20"/>
        </w:rPr>
        <w:t>պատվիրատու</w:t>
      </w:r>
      <w:proofErr w:type="spellEnd"/>
      <w:r w:rsidR="00A00E74" w:rsidRPr="00100997">
        <w:rPr>
          <w:rFonts w:ascii="GHEA Grapalat" w:hAnsi="GHEA Grapalat" w:cs="Sylfaen"/>
          <w:sz w:val="20"/>
          <w:lang w:val="af-ZA"/>
        </w:rPr>
        <w:t>)</w:t>
      </w:r>
      <w:r w:rsidRPr="00100997">
        <w:rPr>
          <w:rFonts w:ascii="GHEA Grapalat" w:hAnsi="GHEA Grapalat" w:cs="Sylfaen"/>
          <w:sz w:val="20"/>
          <w:lang w:val="af-ZA"/>
        </w:rPr>
        <w:t xml:space="preserve"> </w:t>
      </w:r>
      <w:proofErr w:type="spellStart"/>
      <w:r w:rsidRPr="00A71D81">
        <w:rPr>
          <w:rFonts w:ascii="GHEA Grapalat" w:hAnsi="GHEA Grapalat" w:cs="Sylfaen"/>
          <w:sz w:val="20"/>
        </w:rPr>
        <w:t>կողմից</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հայտարարված</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ընթացակար</w:t>
      </w:r>
      <w:r w:rsidRPr="002B2829">
        <w:rPr>
          <w:rFonts w:ascii="GHEA Grapalat" w:hAnsi="GHEA Grapalat" w:cs="Sylfaen"/>
          <w:sz w:val="20"/>
        </w:rPr>
        <w:t>գ</w:t>
      </w:r>
      <w:r w:rsidRPr="00A71D81">
        <w:rPr>
          <w:rFonts w:ascii="GHEA Grapalat" w:hAnsi="GHEA Grapalat" w:cs="Sylfaen"/>
          <w:sz w:val="20"/>
        </w:rPr>
        <w:t>ին</w:t>
      </w:r>
      <w:proofErr w:type="spellEnd"/>
      <w:r w:rsidR="000604CF" w:rsidRPr="00100997">
        <w:rPr>
          <w:rFonts w:ascii="GHEA Grapalat" w:hAnsi="GHEA Grapalat" w:cs="Sylfaen"/>
          <w:sz w:val="20"/>
          <w:lang w:val="af-ZA"/>
        </w:rPr>
        <w:t xml:space="preserve"> </w:t>
      </w:r>
      <w:proofErr w:type="spellStart"/>
      <w:r w:rsidRPr="00A71D81">
        <w:rPr>
          <w:rFonts w:ascii="GHEA Grapalat" w:hAnsi="GHEA Grapalat" w:cs="Sylfaen"/>
          <w:sz w:val="20"/>
        </w:rPr>
        <w:t>մասնակցելու</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մտադրություն</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ունեցող</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անձանց</w:t>
      </w:r>
      <w:proofErr w:type="spellEnd"/>
      <w:r w:rsidRPr="00100997">
        <w:rPr>
          <w:rFonts w:ascii="GHEA Grapalat" w:hAnsi="GHEA Grapalat" w:cs="Sylfaen"/>
          <w:sz w:val="20"/>
          <w:lang w:val="af-ZA"/>
        </w:rPr>
        <w:t xml:space="preserve"> (</w:t>
      </w:r>
      <w:proofErr w:type="spellStart"/>
      <w:r w:rsidRPr="00A71D81">
        <w:rPr>
          <w:rFonts w:ascii="GHEA Grapalat" w:hAnsi="GHEA Grapalat" w:cs="Sylfaen"/>
          <w:sz w:val="20"/>
        </w:rPr>
        <w:t>այսուհետ</w:t>
      </w:r>
      <w:proofErr w:type="spellEnd"/>
      <w:r w:rsidRPr="00100997">
        <w:rPr>
          <w:rFonts w:ascii="GHEA Grapalat" w:hAnsi="GHEA Grapalat" w:cs="Sylfaen"/>
          <w:sz w:val="20"/>
          <w:lang w:val="af-ZA"/>
        </w:rPr>
        <w:t>`</w:t>
      </w:r>
      <w:r w:rsidRPr="00A71D81">
        <w:rPr>
          <w:rFonts w:ascii="GHEA Grapalat" w:hAnsi="GHEA Grapalat" w:cs="Times Armenian"/>
          <w:sz w:val="20"/>
          <w:lang w:val="af-ZA"/>
        </w:rPr>
        <w:t xml:space="preserve">  </w:t>
      </w:r>
      <w:proofErr w:type="spellStart"/>
      <w:r w:rsidR="003D0075" w:rsidRPr="00A71D81">
        <w:rPr>
          <w:rFonts w:ascii="GHEA Grapalat" w:hAnsi="GHEA Grapalat" w:cs="Sylfaen"/>
          <w:sz w:val="20"/>
        </w:rPr>
        <w:t>մ</w:t>
      </w:r>
      <w:r w:rsidRPr="00A71D81">
        <w:rPr>
          <w:rFonts w:ascii="GHEA Grapalat" w:hAnsi="GHEA Grapalat" w:cs="Sylfaen"/>
          <w:sz w:val="20"/>
        </w:rPr>
        <w:t>ասնակից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տեղեկացնելու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նման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առարկայի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անցկացման</w:t>
      </w:r>
      <w:proofErr w:type="spellEnd"/>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որոշելու</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կնքելու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ինչպես</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նաև</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օժանդակելու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հայտը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պատրաստելիս</w:t>
      </w:r>
      <w:proofErr w:type="spellEnd"/>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proofErr w:type="spellStart"/>
      <w:r w:rsidRPr="00A71D81">
        <w:rPr>
          <w:rFonts w:ascii="GHEA Grapalat" w:hAnsi="GHEA Grapalat" w:cs="Sylfaen"/>
          <w:sz w:val="20"/>
        </w:rPr>
        <w:t>Հայտեր</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ներկայացնել</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բոլոր</w:t>
      </w:r>
      <w:proofErr w:type="spellEnd"/>
      <w:r w:rsidR="00B2681D" w:rsidRPr="00A71D81">
        <w:rPr>
          <w:rFonts w:ascii="GHEA Grapalat" w:hAnsi="GHEA Grapalat" w:cs="Sylfaen"/>
          <w:sz w:val="20"/>
          <w:lang w:val="af-ZA"/>
        </w:rPr>
        <w:t xml:space="preserve"> </w:t>
      </w:r>
      <w:proofErr w:type="spellStart"/>
      <w:r w:rsidRPr="00A71D81">
        <w:rPr>
          <w:rFonts w:ascii="GHEA Grapalat" w:hAnsi="GHEA Grapalat" w:cs="Sylfaen"/>
          <w:sz w:val="20"/>
        </w:rPr>
        <w:t>անձիք</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անկախ</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նրանց</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օտարերկրյա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ֆիզիկական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կազմակերպություն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քաղաքացիություն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չունեցող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անձ</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լինելու</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proofErr w:type="spellEnd"/>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հարաբերությունների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նկատմամբ</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կիրառվում</w:t>
      </w:r>
      <w:proofErr w:type="spellEnd"/>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իրավունքը</w:t>
      </w:r>
      <w:proofErr w:type="spellEnd"/>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հետ</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կապված</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վեճերը</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ենթակա</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քննության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Հայաստանի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Հանրապետության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դատարաններում</w:t>
      </w:r>
      <w:proofErr w:type="spellEnd"/>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3319484E" w:rsidR="003E1421" w:rsidRPr="008F1434" w:rsidRDefault="00A81DD5" w:rsidP="00045D01">
      <w:pPr>
        <w:pStyle w:val="23"/>
        <w:spacing w:line="240" w:lineRule="auto"/>
        <w:ind w:firstLine="0"/>
        <w:rPr>
          <w:rFonts w:ascii="GHEA Grapalat" w:hAnsi="GHEA Grapalat" w:cs="Sylfaen"/>
          <w:szCs w:val="24"/>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045D01" w:rsidRPr="008F1434">
        <w:rPr>
          <w:rFonts w:ascii="GHEA Grapalat" w:hAnsi="GHEA Grapalat" w:cs="Sylfaen"/>
          <w:szCs w:val="24"/>
        </w:rPr>
        <w:t>protender.itender@gmail.com.</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43825C06" w14:textId="28CC3E33" w:rsidR="00FB5BC3" w:rsidRPr="00460FCE" w:rsidRDefault="00096865" w:rsidP="001B4C2F">
      <w:pPr>
        <w:pStyle w:val="3"/>
        <w:numPr>
          <w:ilvl w:val="1"/>
          <w:numId w:val="41"/>
        </w:numPr>
        <w:spacing w:line="240" w:lineRule="auto"/>
        <w:jc w:val="both"/>
        <w:rPr>
          <w:lang w:val="af-ZA"/>
        </w:rPr>
      </w:pPr>
      <w:proofErr w:type="spellStart"/>
      <w:r w:rsidRPr="00460FCE">
        <w:rPr>
          <w:rFonts w:ascii="GHEA Grapalat" w:hAnsi="GHEA Grapalat" w:cs="Sylfaen"/>
        </w:rPr>
        <w:t>Գնման</w:t>
      </w:r>
      <w:proofErr w:type="spellEnd"/>
      <w:r w:rsidRPr="00460FCE">
        <w:rPr>
          <w:rFonts w:ascii="GHEA Grapalat" w:hAnsi="GHEA Grapalat" w:cs="Sylfaen"/>
          <w:lang w:val="af-ZA"/>
        </w:rPr>
        <w:t xml:space="preserve"> </w:t>
      </w:r>
      <w:proofErr w:type="spellStart"/>
      <w:r w:rsidRPr="00460FCE">
        <w:rPr>
          <w:rFonts w:ascii="GHEA Grapalat" w:hAnsi="GHEA Grapalat" w:cs="Sylfaen"/>
        </w:rPr>
        <w:t>առարկա</w:t>
      </w:r>
      <w:proofErr w:type="spellEnd"/>
      <w:r w:rsidRPr="00460FCE">
        <w:rPr>
          <w:rFonts w:ascii="GHEA Grapalat" w:hAnsi="GHEA Grapalat" w:cs="Sylfaen"/>
          <w:lang w:val="af-ZA"/>
        </w:rPr>
        <w:t xml:space="preserve"> </w:t>
      </w:r>
      <w:r w:rsidRPr="00460FCE">
        <w:rPr>
          <w:rFonts w:ascii="GHEA Grapalat" w:hAnsi="GHEA Grapalat" w:cs="Sylfaen"/>
        </w:rPr>
        <w:t>է</w:t>
      </w:r>
      <w:r w:rsidRPr="00460FCE">
        <w:rPr>
          <w:rFonts w:ascii="GHEA Grapalat" w:hAnsi="GHEA Grapalat" w:cs="Sylfaen"/>
          <w:lang w:val="af-ZA"/>
        </w:rPr>
        <w:t xml:space="preserve"> </w:t>
      </w:r>
      <w:proofErr w:type="spellStart"/>
      <w:proofErr w:type="gramStart"/>
      <w:r w:rsidRPr="00460FCE">
        <w:rPr>
          <w:rFonts w:ascii="GHEA Grapalat" w:hAnsi="GHEA Grapalat" w:cs="Sylfaen"/>
        </w:rPr>
        <w:t>հանդիսանում</w:t>
      </w:r>
      <w:proofErr w:type="spellEnd"/>
      <w:r w:rsidRPr="00460FCE">
        <w:rPr>
          <w:rFonts w:ascii="GHEA Grapalat" w:hAnsi="GHEA Grapalat" w:cs="Sylfaen"/>
          <w:lang w:val="af-ZA"/>
        </w:rPr>
        <w:t xml:space="preserve">  </w:t>
      </w:r>
      <w:r w:rsidR="00B11D10" w:rsidRPr="00460FCE">
        <w:rPr>
          <w:rFonts w:ascii="GHEA Grapalat" w:hAnsi="GHEA Grapalat"/>
          <w:b/>
          <w:lang w:val="af-ZA"/>
        </w:rPr>
        <w:t>«</w:t>
      </w:r>
      <w:proofErr w:type="gramEnd"/>
      <w:r w:rsidR="00B11D10" w:rsidRPr="00460FCE">
        <w:rPr>
          <w:rFonts w:ascii="GHEA Grapalat" w:hAnsi="GHEA Grapalat"/>
          <w:b/>
          <w:lang w:val="af-ZA"/>
        </w:rPr>
        <w:t xml:space="preserve">Քասախի </w:t>
      </w:r>
      <w:proofErr w:type="gramStart"/>
      <w:r w:rsidR="00B11D10" w:rsidRPr="00460FCE">
        <w:rPr>
          <w:rFonts w:ascii="GHEA Grapalat" w:hAnsi="GHEA Grapalat"/>
          <w:b/>
          <w:lang w:val="af-ZA"/>
        </w:rPr>
        <w:t>Ռ.Գևորգյանի</w:t>
      </w:r>
      <w:proofErr w:type="gramEnd"/>
      <w:r w:rsidR="00B11D10" w:rsidRPr="00460FCE">
        <w:rPr>
          <w:rFonts w:ascii="GHEA Grapalat" w:hAnsi="GHEA Grapalat"/>
          <w:b/>
          <w:lang w:val="af-ZA"/>
        </w:rPr>
        <w:t xml:space="preserve"> անվ. </w:t>
      </w:r>
      <w:r w:rsidR="00FB5BC3" w:rsidRPr="00460FCE">
        <w:rPr>
          <w:rFonts w:ascii="GHEA Grapalat" w:hAnsi="GHEA Grapalat"/>
          <w:b/>
          <w:lang w:val="af-ZA"/>
        </w:rPr>
        <w:t>թիվ 1 միջն</w:t>
      </w:r>
      <w:r w:rsidR="00FB5BC3" w:rsidRPr="00460FCE">
        <w:rPr>
          <w:rFonts w:ascii="Microsoft JhengHei" w:eastAsia="Microsoft JhengHei" w:hAnsi="Microsoft JhengHei" w:cs="Microsoft JhengHei" w:hint="eastAsia"/>
          <w:b/>
          <w:lang w:val="af-ZA"/>
        </w:rPr>
        <w:t>․</w:t>
      </w:r>
      <w:r w:rsidR="00B11D10" w:rsidRPr="00460FCE">
        <w:rPr>
          <w:rFonts w:ascii="GHEA Grapalat" w:hAnsi="GHEA Grapalat"/>
          <w:b/>
          <w:lang w:val="af-ZA"/>
        </w:rPr>
        <w:t xml:space="preserve"> դպրոց» ՊՈԱԿ</w:t>
      </w:r>
      <w:r w:rsidRPr="00460FCE">
        <w:rPr>
          <w:rFonts w:ascii="GHEA Grapalat" w:hAnsi="GHEA Grapalat"/>
          <w:lang w:val="af-ZA"/>
        </w:rPr>
        <w:t xml:space="preserve"> </w:t>
      </w:r>
      <w:proofErr w:type="spellStart"/>
      <w:r w:rsidRPr="00460FCE">
        <w:rPr>
          <w:rFonts w:ascii="GHEA Grapalat" w:hAnsi="GHEA Grapalat" w:cs="Sylfaen"/>
        </w:rPr>
        <w:t>կարիքների</w:t>
      </w:r>
      <w:proofErr w:type="spellEnd"/>
      <w:r w:rsidRPr="00460FCE">
        <w:rPr>
          <w:rFonts w:ascii="GHEA Grapalat" w:hAnsi="GHEA Grapalat" w:cs="Times Armenian"/>
          <w:lang w:val="af-ZA"/>
        </w:rPr>
        <w:t xml:space="preserve"> </w:t>
      </w:r>
      <w:proofErr w:type="spellStart"/>
      <w:r w:rsidRPr="00460FCE">
        <w:rPr>
          <w:rFonts w:ascii="GHEA Grapalat" w:hAnsi="GHEA Grapalat" w:cs="Sylfaen"/>
        </w:rPr>
        <w:t>համար</w:t>
      </w:r>
      <w:proofErr w:type="spellEnd"/>
      <w:r w:rsidRPr="00460FCE">
        <w:rPr>
          <w:rFonts w:ascii="GHEA Grapalat" w:hAnsi="GHEA Grapalat" w:cs="Times Armenian"/>
          <w:lang w:val="af-ZA"/>
        </w:rPr>
        <w:t xml:space="preserve">` </w:t>
      </w:r>
      <w:r w:rsidR="00A76C15" w:rsidRPr="00460FCE">
        <w:rPr>
          <w:rFonts w:ascii="GHEA Grapalat" w:hAnsi="GHEA Grapalat" w:cs="Sylfaen"/>
          <w:lang w:val="af-ZA"/>
        </w:rPr>
        <w:t>«</w:t>
      </w:r>
      <w:proofErr w:type="spellStart"/>
      <w:r w:rsidR="0092394C" w:rsidRPr="00460FCE">
        <w:rPr>
          <w:rFonts w:ascii="GHEA Grapalat" w:hAnsi="GHEA Grapalat" w:cs="Sylfaen"/>
        </w:rPr>
        <w:t>Սննդամթերքի</w:t>
      </w:r>
      <w:proofErr w:type="spellEnd"/>
      <w:r w:rsidR="00A76C15" w:rsidRPr="00460FCE">
        <w:rPr>
          <w:rFonts w:ascii="GHEA Grapalat" w:hAnsi="GHEA Grapalat" w:cs="Sylfaen"/>
          <w:lang w:val="af-ZA"/>
        </w:rPr>
        <w:t>»</w:t>
      </w:r>
      <w:r w:rsidRPr="00460FCE">
        <w:rPr>
          <w:rFonts w:ascii="GHEA Grapalat" w:hAnsi="GHEA Grapalat"/>
          <w:lang w:val="af-ZA"/>
        </w:rPr>
        <w:t xml:space="preserve"> </w:t>
      </w:r>
      <w:proofErr w:type="spellStart"/>
      <w:r w:rsidRPr="00460FCE">
        <w:rPr>
          <w:rFonts w:ascii="GHEA Grapalat" w:hAnsi="GHEA Grapalat"/>
        </w:rPr>
        <w:t>ձեռքբերումը</w:t>
      </w:r>
      <w:proofErr w:type="spellEnd"/>
      <w:r w:rsidR="00816505" w:rsidRPr="00460FCE">
        <w:rPr>
          <w:rFonts w:ascii="GHEA Grapalat" w:hAnsi="GHEA Grapalat"/>
          <w:lang w:val="af-ZA"/>
        </w:rPr>
        <w:t xml:space="preserve"> (</w:t>
      </w:r>
      <w:proofErr w:type="spellStart"/>
      <w:r w:rsidR="00816505" w:rsidRPr="00460FCE">
        <w:rPr>
          <w:rFonts w:ascii="GHEA Grapalat" w:hAnsi="GHEA Grapalat"/>
        </w:rPr>
        <w:t>այսուհետ</w:t>
      </w:r>
      <w:proofErr w:type="spellEnd"/>
      <w:r w:rsidR="00816505" w:rsidRPr="00460FCE">
        <w:rPr>
          <w:rFonts w:ascii="GHEA Grapalat" w:hAnsi="GHEA Grapalat"/>
          <w:lang w:val="af-ZA"/>
        </w:rPr>
        <w:t xml:space="preserve">` </w:t>
      </w:r>
      <w:proofErr w:type="spellStart"/>
      <w:r w:rsidR="00816505" w:rsidRPr="00460FCE">
        <w:rPr>
          <w:rFonts w:ascii="GHEA Grapalat" w:hAnsi="GHEA Grapalat"/>
        </w:rPr>
        <w:t>նաև</w:t>
      </w:r>
      <w:proofErr w:type="spellEnd"/>
      <w:r w:rsidR="00816505" w:rsidRPr="00460FCE">
        <w:rPr>
          <w:rFonts w:ascii="GHEA Grapalat" w:hAnsi="GHEA Grapalat"/>
          <w:lang w:val="af-ZA"/>
        </w:rPr>
        <w:t xml:space="preserve"> </w:t>
      </w:r>
      <w:proofErr w:type="spellStart"/>
      <w:r w:rsidR="00816505" w:rsidRPr="00460FCE">
        <w:rPr>
          <w:rFonts w:ascii="GHEA Grapalat" w:hAnsi="GHEA Grapalat"/>
        </w:rPr>
        <w:t>ապրանք</w:t>
      </w:r>
      <w:proofErr w:type="spellEnd"/>
      <w:r w:rsidR="00816505" w:rsidRPr="00460FCE">
        <w:rPr>
          <w:rFonts w:ascii="GHEA Grapalat" w:hAnsi="GHEA Grapalat"/>
          <w:lang w:val="af-ZA"/>
        </w:rPr>
        <w:t>)</w:t>
      </w:r>
      <w:r w:rsidR="00C43524" w:rsidRPr="00460FCE">
        <w:rPr>
          <w:rFonts w:ascii="GHEA Grapalat" w:hAnsi="GHEA Grapalat"/>
          <w:lang w:val="af-ZA"/>
        </w:rPr>
        <w:t>,</w:t>
      </w:r>
      <w:r w:rsidRPr="00460FCE">
        <w:rPr>
          <w:rFonts w:ascii="GHEA Grapalat" w:hAnsi="GHEA Grapalat"/>
          <w:lang w:val="af-ZA"/>
        </w:rPr>
        <w:t xml:space="preserve"> </w:t>
      </w:r>
      <w:proofErr w:type="spellStart"/>
      <w:r w:rsidRPr="00460FCE">
        <w:rPr>
          <w:rFonts w:ascii="GHEA Grapalat" w:hAnsi="GHEA Grapalat"/>
        </w:rPr>
        <w:t>որոնք</w:t>
      </w:r>
      <w:proofErr w:type="spellEnd"/>
      <w:r w:rsidRPr="00460FCE">
        <w:rPr>
          <w:rFonts w:ascii="GHEA Grapalat" w:hAnsi="GHEA Grapalat"/>
          <w:lang w:val="af-ZA"/>
        </w:rPr>
        <w:t xml:space="preserve"> </w:t>
      </w:r>
      <w:proofErr w:type="spellStart"/>
      <w:r w:rsidRPr="00460FCE">
        <w:rPr>
          <w:rFonts w:ascii="GHEA Grapalat" w:hAnsi="GHEA Grapalat"/>
        </w:rPr>
        <w:t>խմբավորված</w:t>
      </w:r>
      <w:proofErr w:type="spellEnd"/>
      <w:r w:rsidRPr="00460FCE">
        <w:rPr>
          <w:rFonts w:ascii="GHEA Grapalat" w:hAnsi="GHEA Grapalat"/>
          <w:lang w:val="af-ZA"/>
        </w:rPr>
        <w:t xml:space="preserve">  </w:t>
      </w:r>
      <w:proofErr w:type="spellStart"/>
      <w:r w:rsidRPr="00460FCE">
        <w:rPr>
          <w:rFonts w:ascii="GHEA Grapalat" w:hAnsi="GHEA Grapalat"/>
        </w:rPr>
        <w:t>են</w:t>
      </w:r>
      <w:proofErr w:type="spellEnd"/>
      <w:r w:rsidRPr="00460FCE">
        <w:rPr>
          <w:rFonts w:ascii="GHEA Grapalat" w:hAnsi="GHEA Grapalat"/>
          <w:lang w:val="af-ZA"/>
        </w:rPr>
        <w:t xml:space="preserve"> </w:t>
      </w:r>
      <w:r w:rsidR="00A76C15" w:rsidRPr="00460FCE">
        <w:rPr>
          <w:rFonts w:ascii="GHEA Grapalat" w:hAnsi="GHEA Grapalat"/>
          <w:lang w:val="af-ZA"/>
        </w:rPr>
        <w:t>«</w:t>
      </w:r>
      <w:r w:rsidR="00317BCE" w:rsidRPr="00460FCE">
        <w:rPr>
          <w:rFonts w:ascii="GHEA Grapalat" w:hAnsi="GHEA Grapalat"/>
          <w:lang w:val="hy-AM"/>
        </w:rPr>
        <w:t>8</w:t>
      </w:r>
      <w:r w:rsidR="00A76C15" w:rsidRPr="00460FCE">
        <w:rPr>
          <w:rFonts w:ascii="GHEA Grapalat" w:hAnsi="GHEA Grapalat"/>
          <w:lang w:val="af-ZA"/>
        </w:rPr>
        <w:t>»</w:t>
      </w:r>
      <w:r w:rsidRPr="00460FCE">
        <w:rPr>
          <w:rFonts w:ascii="GHEA Grapalat" w:hAnsi="GHEA Grapalat"/>
          <w:lang w:val="af-ZA"/>
        </w:rPr>
        <w:t xml:space="preserve"> </w:t>
      </w:r>
      <w:proofErr w:type="spellStart"/>
      <w:r w:rsidRPr="00460FCE">
        <w:rPr>
          <w:rFonts w:ascii="GHEA Grapalat" w:hAnsi="GHEA Grapalat"/>
        </w:rPr>
        <w:t>չափաբաժիներ</w:t>
      </w:r>
      <w:r w:rsidR="00753E6E" w:rsidRPr="00460FCE">
        <w:rPr>
          <w:rFonts w:ascii="GHEA Grapalat" w:hAnsi="GHEA Grapalat"/>
        </w:rPr>
        <w:t>ում</w:t>
      </w:r>
      <w:proofErr w:type="spellEnd"/>
      <w:r w:rsidRPr="00460FCE">
        <w:rPr>
          <w:rFonts w:ascii="GHEA Grapalat" w:hAnsi="GHEA Grapalat" w:cs="Times Armenian"/>
          <w:lang w:val="af-ZA"/>
        </w:rPr>
        <w:t>`</w:t>
      </w:r>
    </w:p>
    <w:tbl>
      <w:tblPr>
        <w:tblpPr w:leftFromText="180" w:rightFromText="180" w:vertAnchor="text" w:tblpXSpec="center" w:tblpY="1"/>
        <w:tblOverlap w:val="never"/>
        <w:tblW w:w="83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5245"/>
      </w:tblGrid>
      <w:tr w:rsidR="006675F2" w:rsidRPr="0092394C" w14:paraId="21FBE128" w14:textId="77777777" w:rsidTr="00FB5BC3">
        <w:trPr>
          <w:trHeight w:val="480"/>
          <w:jc w:val="center"/>
        </w:trPr>
        <w:tc>
          <w:tcPr>
            <w:tcW w:w="3119" w:type="dxa"/>
            <w:gridSpan w:val="2"/>
            <w:vAlign w:val="center"/>
          </w:tcPr>
          <w:p w14:paraId="1C0B524E" w14:textId="77777777" w:rsidR="006675F2" w:rsidRPr="0092394C" w:rsidRDefault="006675F2" w:rsidP="00FB5BC3">
            <w:pPr>
              <w:pStyle w:val="23"/>
              <w:spacing w:line="240" w:lineRule="auto"/>
              <w:ind w:firstLine="0"/>
              <w:jc w:val="center"/>
              <w:rPr>
                <w:rFonts w:ascii="GHEA Grapalat" w:hAnsi="GHEA Grapalat"/>
                <w:b/>
                <w:bCs/>
                <w:i/>
                <w:iCs/>
              </w:rPr>
            </w:pPr>
            <w:r w:rsidRPr="0092394C">
              <w:rPr>
                <w:rFonts w:ascii="GHEA Grapalat" w:hAnsi="GHEA Grapalat"/>
                <w:b/>
                <w:bCs/>
                <w:i/>
                <w:iCs/>
              </w:rPr>
              <w:t xml:space="preserve">Չափաբաժինների </w:t>
            </w:r>
          </w:p>
        </w:tc>
        <w:tc>
          <w:tcPr>
            <w:tcW w:w="5245" w:type="dxa"/>
            <w:vMerge w:val="restart"/>
            <w:vAlign w:val="center"/>
          </w:tcPr>
          <w:p w14:paraId="79613A06" w14:textId="77777777" w:rsidR="006675F2" w:rsidRPr="0092394C" w:rsidRDefault="006675F2" w:rsidP="00FB5BC3">
            <w:pPr>
              <w:pStyle w:val="23"/>
              <w:spacing w:line="240" w:lineRule="auto"/>
              <w:ind w:firstLine="0"/>
              <w:jc w:val="center"/>
              <w:rPr>
                <w:rFonts w:ascii="GHEA Grapalat" w:hAnsi="GHEA Grapalat"/>
                <w:b/>
                <w:bCs/>
                <w:i/>
                <w:iCs/>
              </w:rPr>
            </w:pPr>
            <w:r w:rsidRPr="0092394C">
              <w:rPr>
                <w:rFonts w:ascii="GHEA Grapalat" w:hAnsi="GHEA Grapalat"/>
                <w:b/>
                <w:bCs/>
                <w:i/>
                <w:iCs/>
              </w:rPr>
              <w:t>Չափաբաժնի անվանումը</w:t>
            </w:r>
          </w:p>
        </w:tc>
      </w:tr>
      <w:tr w:rsidR="006675F2" w:rsidRPr="0092394C" w14:paraId="29C10885" w14:textId="77777777" w:rsidTr="00FB5BC3">
        <w:trPr>
          <w:trHeight w:val="544"/>
          <w:jc w:val="center"/>
        </w:trPr>
        <w:tc>
          <w:tcPr>
            <w:tcW w:w="1701" w:type="dxa"/>
            <w:vAlign w:val="center"/>
          </w:tcPr>
          <w:p w14:paraId="56F98170" w14:textId="77777777" w:rsidR="006675F2" w:rsidRPr="0092394C" w:rsidRDefault="00D30C7A" w:rsidP="00FB5BC3">
            <w:pPr>
              <w:pStyle w:val="23"/>
              <w:spacing w:line="240" w:lineRule="auto"/>
              <w:jc w:val="center"/>
              <w:rPr>
                <w:rFonts w:ascii="GHEA Grapalat" w:hAnsi="GHEA Grapalat"/>
                <w:b/>
                <w:bCs/>
                <w:i/>
                <w:iCs/>
              </w:rPr>
            </w:pPr>
            <w:r w:rsidRPr="0092394C">
              <w:rPr>
                <w:rFonts w:ascii="GHEA Grapalat" w:hAnsi="GHEA Grapalat"/>
                <w:b/>
                <w:bCs/>
                <w:i/>
                <w:iCs/>
              </w:rPr>
              <w:t>համարները</w:t>
            </w:r>
          </w:p>
        </w:tc>
        <w:tc>
          <w:tcPr>
            <w:tcW w:w="1418" w:type="dxa"/>
            <w:vAlign w:val="center"/>
          </w:tcPr>
          <w:p w14:paraId="3CE79196" w14:textId="05EE1656" w:rsidR="006675F2" w:rsidRPr="0092394C" w:rsidRDefault="00F735E1" w:rsidP="00FB5BC3">
            <w:pPr>
              <w:pStyle w:val="23"/>
              <w:spacing w:line="240" w:lineRule="auto"/>
              <w:ind w:firstLine="0"/>
              <w:rPr>
                <w:rFonts w:ascii="GHEA Grapalat" w:hAnsi="GHEA Grapalat"/>
                <w:b/>
                <w:bCs/>
                <w:i/>
                <w:iCs/>
              </w:rPr>
            </w:pPr>
            <w:r w:rsidRPr="0092394C">
              <w:rPr>
                <w:rFonts w:ascii="GHEA Grapalat" w:hAnsi="GHEA Grapalat"/>
                <w:b/>
                <w:bCs/>
                <w:i/>
                <w:iCs/>
                <w:lang w:val="en-US"/>
              </w:rPr>
              <w:t xml:space="preserve">  </w:t>
            </w:r>
            <w:r w:rsidR="00D30C7A" w:rsidRPr="0092394C">
              <w:rPr>
                <w:rFonts w:ascii="GHEA Grapalat" w:hAnsi="GHEA Grapalat"/>
                <w:b/>
                <w:bCs/>
                <w:i/>
                <w:iCs/>
                <w:lang w:val="hy-AM"/>
              </w:rPr>
              <w:t>գնման</w:t>
            </w:r>
            <w:r w:rsidR="00D30C7A" w:rsidRPr="0092394C">
              <w:rPr>
                <w:rFonts w:ascii="GHEA Grapalat" w:hAnsi="GHEA Grapalat"/>
                <w:b/>
                <w:bCs/>
                <w:i/>
                <w:iCs/>
                <w:lang w:val="en-US"/>
              </w:rPr>
              <w:t xml:space="preserve"> </w:t>
            </w:r>
            <w:r w:rsidR="00D30C7A" w:rsidRPr="0092394C">
              <w:rPr>
                <w:rFonts w:ascii="GHEA Grapalat" w:hAnsi="GHEA Grapalat"/>
                <w:b/>
                <w:bCs/>
                <w:i/>
                <w:iCs/>
                <w:lang w:val="hy-AM"/>
              </w:rPr>
              <w:t xml:space="preserve"> գինը</w:t>
            </w:r>
          </w:p>
        </w:tc>
        <w:tc>
          <w:tcPr>
            <w:tcW w:w="5245" w:type="dxa"/>
            <w:vMerge/>
            <w:vAlign w:val="center"/>
          </w:tcPr>
          <w:p w14:paraId="1AC8F08D" w14:textId="77777777" w:rsidR="006675F2" w:rsidRPr="0092394C" w:rsidRDefault="006675F2" w:rsidP="00FB5BC3">
            <w:pPr>
              <w:pStyle w:val="23"/>
              <w:spacing w:line="240" w:lineRule="auto"/>
              <w:ind w:firstLine="0"/>
              <w:jc w:val="center"/>
              <w:rPr>
                <w:rFonts w:ascii="GHEA Grapalat" w:hAnsi="GHEA Grapalat"/>
                <w:b/>
                <w:bCs/>
                <w:i/>
                <w:iCs/>
              </w:rPr>
            </w:pPr>
          </w:p>
        </w:tc>
      </w:tr>
      <w:tr w:rsidR="009418D7" w:rsidRPr="0092394C" w14:paraId="69B811A7" w14:textId="77777777" w:rsidTr="005E6966">
        <w:trPr>
          <w:jc w:val="center"/>
        </w:trPr>
        <w:tc>
          <w:tcPr>
            <w:tcW w:w="1701" w:type="dxa"/>
            <w:vAlign w:val="center"/>
          </w:tcPr>
          <w:p w14:paraId="6D70B21A" w14:textId="4E613354"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1</w:t>
            </w:r>
          </w:p>
        </w:tc>
        <w:tc>
          <w:tcPr>
            <w:tcW w:w="1418" w:type="dxa"/>
            <w:vAlign w:val="bottom"/>
          </w:tcPr>
          <w:p w14:paraId="176D7CD8" w14:textId="0EDEC233" w:rsidR="009418D7" w:rsidRPr="00154DDB" w:rsidRDefault="009418D7" w:rsidP="009418D7">
            <w:pPr>
              <w:pStyle w:val="23"/>
              <w:spacing w:line="240" w:lineRule="auto"/>
              <w:ind w:firstLine="0"/>
              <w:jc w:val="center"/>
              <w:rPr>
                <w:rFonts w:ascii="GHEA Grapalat" w:hAnsi="GHEA Grapalat"/>
                <w:lang w:val="hy-AM"/>
              </w:rPr>
            </w:pPr>
            <w:r>
              <w:rPr>
                <w:rFonts w:ascii="Arial" w:hAnsi="Arial" w:cs="Arial"/>
                <w:color w:val="000000"/>
              </w:rPr>
              <w:t>6358</w:t>
            </w:r>
          </w:p>
        </w:tc>
        <w:tc>
          <w:tcPr>
            <w:tcW w:w="5245" w:type="dxa"/>
            <w:vAlign w:val="center"/>
          </w:tcPr>
          <w:p w14:paraId="5E5B2570" w14:textId="21447C22"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Աղ</w:t>
            </w:r>
            <w:proofErr w:type="spellEnd"/>
          </w:p>
        </w:tc>
      </w:tr>
      <w:tr w:rsidR="009418D7" w:rsidRPr="0092394C" w14:paraId="01DAE486" w14:textId="77777777" w:rsidTr="005E6966">
        <w:trPr>
          <w:jc w:val="center"/>
        </w:trPr>
        <w:tc>
          <w:tcPr>
            <w:tcW w:w="1701" w:type="dxa"/>
            <w:vAlign w:val="center"/>
          </w:tcPr>
          <w:p w14:paraId="3DCB9837" w14:textId="02214D8F"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2</w:t>
            </w:r>
          </w:p>
        </w:tc>
        <w:tc>
          <w:tcPr>
            <w:tcW w:w="1418" w:type="dxa"/>
            <w:vAlign w:val="bottom"/>
          </w:tcPr>
          <w:p w14:paraId="469B4A80" w14:textId="59618259" w:rsidR="009418D7" w:rsidRPr="00460FCE" w:rsidRDefault="009418D7" w:rsidP="009418D7">
            <w:pPr>
              <w:pStyle w:val="23"/>
              <w:spacing w:line="240" w:lineRule="auto"/>
              <w:ind w:firstLine="0"/>
              <w:jc w:val="center"/>
              <w:rPr>
                <w:rFonts w:ascii="GHEA Grapalat" w:hAnsi="GHEA Grapalat"/>
                <w:lang w:val="en-AU"/>
              </w:rPr>
            </w:pPr>
            <w:r>
              <w:rPr>
                <w:rFonts w:ascii="Arial" w:hAnsi="Arial" w:cs="Arial"/>
                <w:color w:val="000000"/>
              </w:rPr>
              <w:t>168026</w:t>
            </w:r>
          </w:p>
        </w:tc>
        <w:tc>
          <w:tcPr>
            <w:tcW w:w="5245" w:type="dxa"/>
            <w:vAlign w:val="center"/>
          </w:tcPr>
          <w:p w14:paraId="4E85E624" w14:textId="48E29CFF"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Բրինձ</w:t>
            </w:r>
            <w:proofErr w:type="spellEnd"/>
          </w:p>
        </w:tc>
      </w:tr>
      <w:tr w:rsidR="009418D7" w:rsidRPr="0092394C" w14:paraId="72A3A13B" w14:textId="77777777" w:rsidTr="005E6966">
        <w:trPr>
          <w:jc w:val="center"/>
        </w:trPr>
        <w:tc>
          <w:tcPr>
            <w:tcW w:w="1701" w:type="dxa"/>
            <w:vAlign w:val="center"/>
          </w:tcPr>
          <w:p w14:paraId="457D9C4E" w14:textId="4694A38D"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3</w:t>
            </w:r>
          </w:p>
        </w:tc>
        <w:tc>
          <w:tcPr>
            <w:tcW w:w="1418" w:type="dxa"/>
            <w:vAlign w:val="bottom"/>
          </w:tcPr>
          <w:p w14:paraId="7EE23BF1" w14:textId="0319DF4D" w:rsidR="009418D7" w:rsidRPr="00460FCE" w:rsidRDefault="009418D7" w:rsidP="009418D7">
            <w:pPr>
              <w:pStyle w:val="23"/>
              <w:spacing w:line="240" w:lineRule="auto"/>
              <w:ind w:firstLine="0"/>
              <w:jc w:val="center"/>
              <w:rPr>
                <w:rFonts w:ascii="GHEA Grapalat" w:hAnsi="GHEA Grapalat"/>
                <w:lang w:val="en-AU"/>
              </w:rPr>
            </w:pPr>
            <w:r>
              <w:rPr>
                <w:rFonts w:ascii="Arial" w:hAnsi="Arial" w:cs="Arial"/>
                <w:color w:val="000000"/>
              </w:rPr>
              <w:t>45640</w:t>
            </w:r>
          </w:p>
        </w:tc>
        <w:tc>
          <w:tcPr>
            <w:tcW w:w="5245" w:type="dxa"/>
            <w:vAlign w:val="center"/>
          </w:tcPr>
          <w:p w14:paraId="48229B10" w14:textId="7AFF332E"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Գազար</w:t>
            </w:r>
            <w:proofErr w:type="spellEnd"/>
          </w:p>
        </w:tc>
      </w:tr>
      <w:tr w:rsidR="009418D7" w:rsidRPr="0092394C" w14:paraId="362288B0" w14:textId="77777777" w:rsidTr="005E6966">
        <w:trPr>
          <w:jc w:val="center"/>
        </w:trPr>
        <w:tc>
          <w:tcPr>
            <w:tcW w:w="1701" w:type="dxa"/>
            <w:vAlign w:val="center"/>
          </w:tcPr>
          <w:p w14:paraId="558A16F2" w14:textId="77891FD6"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4</w:t>
            </w:r>
          </w:p>
        </w:tc>
        <w:tc>
          <w:tcPr>
            <w:tcW w:w="1418" w:type="dxa"/>
            <w:vAlign w:val="bottom"/>
          </w:tcPr>
          <w:p w14:paraId="2D9F359B" w14:textId="76BF2402" w:rsidR="009418D7" w:rsidRPr="00460FCE" w:rsidRDefault="009418D7" w:rsidP="009418D7">
            <w:pPr>
              <w:pStyle w:val="23"/>
              <w:spacing w:line="240" w:lineRule="auto"/>
              <w:ind w:firstLine="0"/>
              <w:jc w:val="center"/>
              <w:rPr>
                <w:rFonts w:ascii="GHEA Grapalat" w:hAnsi="GHEA Grapalat"/>
                <w:lang w:val="en-AU"/>
              </w:rPr>
            </w:pPr>
            <w:r>
              <w:rPr>
                <w:rFonts w:ascii="Arial" w:hAnsi="Arial" w:cs="Arial"/>
                <w:color w:val="000000"/>
              </w:rPr>
              <w:t>362100</w:t>
            </w:r>
          </w:p>
        </w:tc>
        <w:tc>
          <w:tcPr>
            <w:tcW w:w="5245" w:type="dxa"/>
            <w:vAlign w:val="center"/>
          </w:tcPr>
          <w:p w14:paraId="4FD8402B" w14:textId="6CF74560"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Խնձոր</w:t>
            </w:r>
            <w:proofErr w:type="spellEnd"/>
          </w:p>
        </w:tc>
      </w:tr>
      <w:tr w:rsidR="009418D7" w:rsidRPr="0092394C" w14:paraId="027B61FC" w14:textId="77777777" w:rsidTr="005E6966">
        <w:trPr>
          <w:jc w:val="center"/>
        </w:trPr>
        <w:tc>
          <w:tcPr>
            <w:tcW w:w="1701" w:type="dxa"/>
            <w:vAlign w:val="center"/>
          </w:tcPr>
          <w:p w14:paraId="605D82DA" w14:textId="68EEDC0D"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5</w:t>
            </w:r>
          </w:p>
        </w:tc>
        <w:tc>
          <w:tcPr>
            <w:tcW w:w="1418" w:type="dxa"/>
            <w:vAlign w:val="bottom"/>
          </w:tcPr>
          <w:p w14:paraId="7E71D4FC" w14:textId="1C7EAD06" w:rsidR="009418D7" w:rsidRPr="00460FCE" w:rsidRDefault="009418D7" w:rsidP="009418D7">
            <w:pPr>
              <w:pStyle w:val="23"/>
              <w:spacing w:line="240" w:lineRule="auto"/>
              <w:ind w:firstLine="0"/>
              <w:jc w:val="center"/>
              <w:rPr>
                <w:rFonts w:ascii="GHEA Grapalat" w:hAnsi="GHEA Grapalat"/>
                <w:lang w:val="en-AU"/>
              </w:rPr>
            </w:pPr>
            <w:r>
              <w:rPr>
                <w:rFonts w:ascii="Arial" w:hAnsi="Arial" w:cs="Arial"/>
                <w:color w:val="000000"/>
              </w:rPr>
              <w:t>108630</w:t>
            </w:r>
          </w:p>
        </w:tc>
        <w:tc>
          <w:tcPr>
            <w:tcW w:w="5245" w:type="dxa"/>
            <w:vAlign w:val="center"/>
          </w:tcPr>
          <w:p w14:paraId="7004C80C" w14:textId="652D5488"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Կաղամբ</w:t>
            </w:r>
            <w:proofErr w:type="spellEnd"/>
          </w:p>
        </w:tc>
      </w:tr>
      <w:tr w:rsidR="009418D7" w:rsidRPr="0092394C" w14:paraId="06AA6B45" w14:textId="77777777" w:rsidTr="005E6966">
        <w:trPr>
          <w:jc w:val="center"/>
        </w:trPr>
        <w:tc>
          <w:tcPr>
            <w:tcW w:w="1701" w:type="dxa"/>
            <w:vAlign w:val="center"/>
          </w:tcPr>
          <w:p w14:paraId="4876C607" w14:textId="2E7CC8BF"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6</w:t>
            </w:r>
          </w:p>
        </w:tc>
        <w:tc>
          <w:tcPr>
            <w:tcW w:w="1418" w:type="dxa"/>
            <w:vAlign w:val="bottom"/>
          </w:tcPr>
          <w:p w14:paraId="0F97E279" w14:textId="6CC1BFC7" w:rsidR="009418D7" w:rsidRPr="00460FCE" w:rsidRDefault="009418D7" w:rsidP="009418D7">
            <w:pPr>
              <w:pStyle w:val="23"/>
              <w:spacing w:line="240" w:lineRule="auto"/>
              <w:ind w:firstLine="0"/>
              <w:jc w:val="center"/>
              <w:rPr>
                <w:rFonts w:ascii="GHEA Grapalat" w:hAnsi="GHEA Grapalat"/>
                <w:lang w:val="en-AU"/>
              </w:rPr>
            </w:pPr>
            <w:r>
              <w:rPr>
                <w:rFonts w:ascii="Arial" w:hAnsi="Arial" w:cs="Arial"/>
                <w:color w:val="000000"/>
              </w:rPr>
              <w:t>42245</w:t>
            </w:r>
          </w:p>
        </w:tc>
        <w:tc>
          <w:tcPr>
            <w:tcW w:w="5245" w:type="dxa"/>
            <w:vAlign w:val="center"/>
          </w:tcPr>
          <w:p w14:paraId="50D7ECF6" w14:textId="1710CB89"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Բազուկ</w:t>
            </w:r>
            <w:proofErr w:type="spellEnd"/>
          </w:p>
        </w:tc>
      </w:tr>
      <w:tr w:rsidR="009418D7" w:rsidRPr="0092394C" w14:paraId="4F2FC844" w14:textId="77777777" w:rsidTr="005E6966">
        <w:trPr>
          <w:jc w:val="center"/>
        </w:trPr>
        <w:tc>
          <w:tcPr>
            <w:tcW w:w="1701" w:type="dxa"/>
            <w:vAlign w:val="center"/>
          </w:tcPr>
          <w:p w14:paraId="2FC86050" w14:textId="042E220E"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7</w:t>
            </w:r>
          </w:p>
        </w:tc>
        <w:tc>
          <w:tcPr>
            <w:tcW w:w="1418" w:type="dxa"/>
            <w:vAlign w:val="bottom"/>
          </w:tcPr>
          <w:p w14:paraId="3523A046" w14:textId="418C5706" w:rsidR="009418D7" w:rsidRPr="000472AD" w:rsidRDefault="009418D7" w:rsidP="009418D7">
            <w:pPr>
              <w:pStyle w:val="23"/>
              <w:spacing w:line="240" w:lineRule="auto"/>
              <w:ind w:firstLine="0"/>
              <w:jc w:val="center"/>
              <w:rPr>
                <w:rFonts w:ascii="GHEA Grapalat" w:hAnsi="GHEA Grapalat"/>
                <w:lang w:val="en-AU"/>
              </w:rPr>
            </w:pPr>
            <w:r>
              <w:rPr>
                <w:rFonts w:ascii="Arial" w:hAnsi="Arial" w:cs="Arial"/>
                <w:color w:val="000000"/>
              </w:rPr>
              <w:t>651780</w:t>
            </w:r>
          </w:p>
        </w:tc>
        <w:tc>
          <w:tcPr>
            <w:tcW w:w="5245" w:type="dxa"/>
            <w:vAlign w:val="center"/>
          </w:tcPr>
          <w:p w14:paraId="32C874A6" w14:textId="7A5D1059"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Հաց</w:t>
            </w:r>
            <w:proofErr w:type="spellEnd"/>
          </w:p>
        </w:tc>
      </w:tr>
      <w:tr w:rsidR="009418D7" w:rsidRPr="0092394C" w14:paraId="69E5C9FF" w14:textId="77777777" w:rsidTr="005E6966">
        <w:trPr>
          <w:jc w:val="center"/>
        </w:trPr>
        <w:tc>
          <w:tcPr>
            <w:tcW w:w="1701" w:type="dxa"/>
            <w:vAlign w:val="center"/>
          </w:tcPr>
          <w:p w14:paraId="293048F1" w14:textId="78DD1E51" w:rsidR="009418D7" w:rsidRPr="00460FCE" w:rsidRDefault="009418D7" w:rsidP="009418D7">
            <w:pPr>
              <w:pStyle w:val="23"/>
              <w:spacing w:line="240" w:lineRule="auto"/>
              <w:ind w:firstLine="0"/>
              <w:jc w:val="center"/>
              <w:rPr>
                <w:rFonts w:ascii="GHEA Grapalat" w:hAnsi="GHEA Grapalat"/>
                <w:lang w:val="en-AU"/>
              </w:rPr>
            </w:pPr>
            <w:r w:rsidRPr="00460FCE">
              <w:rPr>
                <w:rFonts w:ascii="GHEA Grapalat" w:hAnsi="GHEA Grapalat"/>
                <w:lang w:val="en-AU"/>
              </w:rPr>
              <w:t>8</w:t>
            </w:r>
          </w:p>
        </w:tc>
        <w:tc>
          <w:tcPr>
            <w:tcW w:w="1418" w:type="dxa"/>
            <w:vAlign w:val="bottom"/>
          </w:tcPr>
          <w:p w14:paraId="3C6AFC06" w14:textId="740656DC" w:rsidR="009418D7" w:rsidRPr="000472AD" w:rsidRDefault="009418D7" w:rsidP="009418D7">
            <w:pPr>
              <w:pStyle w:val="23"/>
              <w:spacing w:line="240" w:lineRule="auto"/>
              <w:ind w:firstLine="0"/>
              <w:jc w:val="center"/>
              <w:rPr>
                <w:rFonts w:ascii="GHEA Grapalat" w:hAnsi="GHEA Grapalat"/>
                <w:lang w:val="en-AU"/>
              </w:rPr>
            </w:pPr>
            <w:r>
              <w:rPr>
                <w:rFonts w:ascii="Arial" w:hAnsi="Arial" w:cs="Arial"/>
                <w:color w:val="000000"/>
              </w:rPr>
              <w:t>91732</w:t>
            </w:r>
          </w:p>
        </w:tc>
        <w:tc>
          <w:tcPr>
            <w:tcW w:w="5245" w:type="dxa"/>
            <w:vAlign w:val="center"/>
          </w:tcPr>
          <w:p w14:paraId="6F534E0A" w14:textId="5F490E68" w:rsidR="009418D7" w:rsidRPr="00460FCE" w:rsidRDefault="009418D7" w:rsidP="009418D7">
            <w:pPr>
              <w:pStyle w:val="23"/>
              <w:spacing w:line="240" w:lineRule="auto"/>
              <w:ind w:firstLine="0"/>
              <w:rPr>
                <w:rFonts w:ascii="GHEA Grapalat" w:hAnsi="GHEA Grapalat"/>
                <w:lang w:val="en-AU"/>
              </w:rPr>
            </w:pPr>
            <w:proofErr w:type="spellStart"/>
            <w:r w:rsidRPr="00460FCE">
              <w:rPr>
                <w:rFonts w:ascii="GHEA Grapalat" w:hAnsi="GHEA Grapalat"/>
                <w:lang w:val="en-AU"/>
              </w:rPr>
              <w:t>Մակարոն</w:t>
            </w:r>
            <w:proofErr w:type="spellEnd"/>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245BC8">
        <w:rPr>
          <w:rFonts w:ascii="GHEA Grapalat" w:hAnsi="GHEA Grapalat"/>
        </w:rPr>
        <w:t>N 5 հավելվածում</w:t>
      </w:r>
      <w:r w:rsidRPr="00361A8D">
        <w:rPr>
          <w:rFonts w:ascii="GHEA Grapalat" w:hAnsi="GHEA Grapalat"/>
        </w:rPr>
        <w:t xml:space="preserve"> մասնակիցներին ներկայացվում են որպես համարժեք առաջարկվող ապրանքների ֆիրմային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proofErr w:type="gramStart"/>
      <w:r w:rsidRPr="00A71D81">
        <w:rPr>
          <w:rFonts w:ascii="GHEA Grapalat" w:hAnsi="GHEA Grapalat" w:cs="Sylfaen"/>
          <w:b/>
          <w:sz w:val="20"/>
        </w:rPr>
        <w:t>ՉԱՓԱՆԻՇՆԵՐԸ</w:t>
      </w:r>
      <w:r w:rsidRPr="00A71D81">
        <w:rPr>
          <w:rFonts w:ascii="GHEA Grapalat" w:hAnsi="GHEA Grapalat"/>
          <w:b/>
          <w:sz w:val="20"/>
          <w:lang w:val="es-ES"/>
        </w:rPr>
        <w:t xml:space="preserve">  ԵՎ</w:t>
      </w:r>
      <w:proofErr w:type="gramEnd"/>
      <w:r w:rsidRPr="00A71D81">
        <w:rPr>
          <w:rFonts w:ascii="GHEA Grapalat" w:hAnsi="GHEA Grapalat"/>
          <w:b/>
          <w:sz w:val="20"/>
          <w:lang w:val="es-ES"/>
        </w:rPr>
        <w:t xml:space="preserve">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spellStart"/>
      <w:r w:rsidR="00753E6E" w:rsidRPr="006D2E03">
        <w:rPr>
          <w:rFonts w:ascii="GHEA Grapalat" w:hAnsi="GHEA Grapalat" w:cs="Sylfaen"/>
          <w:sz w:val="20"/>
          <w:lang w:val="ru-RU"/>
        </w:rPr>
        <w:t>Սույն</w:t>
      </w:r>
      <w:proofErr w:type="spellEnd"/>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proofErr w:type="spellStart"/>
      <w:r w:rsidR="006F49AA" w:rsidRPr="006D2E03">
        <w:rPr>
          <w:rFonts w:ascii="GHEA Grapalat" w:hAnsi="GHEA Grapalat" w:cs="Arial Armenian"/>
          <w:sz w:val="20"/>
          <w:lang w:val="es-ES"/>
        </w:rPr>
        <w:t>ընթացակարգին</w:t>
      </w:r>
      <w:proofErr w:type="spellEnd"/>
      <w:r w:rsidR="006F49AA"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մասնակցելու</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իրավունք</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չունեն</w:t>
      </w:r>
      <w:proofErr w:type="spellEnd"/>
      <w:r w:rsidR="00753E6E" w:rsidRPr="006D2E03">
        <w:rPr>
          <w:rFonts w:ascii="GHEA Grapalat" w:hAnsi="GHEA Grapalat" w:cs="Arial Armenian"/>
          <w:sz w:val="20"/>
          <w:lang w:val="es-ES"/>
        </w:rPr>
        <w:t xml:space="preserve"> </w:t>
      </w:r>
      <w:proofErr w:type="spellStart"/>
      <w:r w:rsidR="00753E6E" w:rsidRPr="006D2E03">
        <w:rPr>
          <w:rFonts w:ascii="GHEA Grapalat" w:hAnsi="GHEA Grapalat" w:cs="Sylfaen"/>
          <w:sz w:val="20"/>
          <w:lang w:val="ru-RU"/>
        </w:rPr>
        <w:t>անձինք</w:t>
      </w:r>
      <w:proofErr w:type="spellEnd"/>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դատական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ճանաչվել</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սնանկ</w:t>
      </w:r>
      <w:proofErr w:type="spellEnd"/>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որոնց</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գործադիր</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մարմնի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ներկայացուցիչը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օրվան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նախորդող</w:t>
      </w:r>
      <w:proofErr w:type="spellEnd"/>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տարիների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ընթացքում</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դատապարտված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եղել</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ահաբեկչության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ֆինանսավորման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երեխայի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շահագործման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մարդկային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թրաֆիքինգ</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ներառող</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հանցավոր</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համագործակցություն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ստեղծելու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կամ</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կաշառք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ստանալու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տալու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կաշառքի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միջնորդության</w:t>
      </w:r>
      <w:proofErr w:type="spellEnd"/>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proofErr w:type="spellStart"/>
      <w:r w:rsidRPr="006D2E03">
        <w:rPr>
          <w:rFonts w:ascii="GHEA Grapalat" w:hAnsi="GHEA Grapalat"/>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նախատեսված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տնտեսական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գործունեության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դեմ</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ուղղված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հանցագործությունների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համար</w:t>
      </w:r>
      <w:proofErr w:type="spellEnd"/>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բացառությամբ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այն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դեպքերի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երբ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դատվածությունը</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օրենքով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կարգով</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մարված</w:t>
      </w:r>
      <w:proofErr w:type="spellEnd"/>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proofErr w:type="spellStart"/>
      <w:r w:rsidR="00D30C7A" w:rsidRPr="006D2E03">
        <w:rPr>
          <w:rFonts w:ascii="GHEA Grapalat" w:hAnsi="GHEA Grapalat" w:cs="Sylfaen"/>
          <w:sz w:val="20"/>
          <w:szCs w:val="20"/>
        </w:rPr>
        <w:t>որոնց</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վերաբերյալ</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գնումների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ոլորտում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հակամրցակցային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համաձայնության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գերիշխող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դիրքի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չարաշահման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կամ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անբարեխիղճ</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մրցակցության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համար</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պատասխանատվություն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սահմանող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վարչական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ակտը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հայտը</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ներկայացվելու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օրվան</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նախորդող</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երեք</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տարվա</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ընթացքում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դարձել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անբողոքարկելի</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իսկ</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բողոքարկված</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լինելու</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դեպքում</w:t>
      </w:r>
      <w:proofErr w:type="spellEnd"/>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թողնվել</w:t>
      </w:r>
      <w:proofErr w:type="spellEnd"/>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proofErr w:type="spellStart"/>
      <w:r w:rsidR="00D30C7A" w:rsidRPr="006D2E03">
        <w:rPr>
          <w:rFonts w:ascii="GHEA Grapalat" w:hAnsi="GHEA Grapalat" w:cs="Sylfaen"/>
          <w:sz w:val="20"/>
          <w:szCs w:val="20"/>
        </w:rPr>
        <w:t>անփոփոխ</w:t>
      </w:r>
      <w:proofErr w:type="spellEnd"/>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proofErr w:type="spellStart"/>
      <w:r w:rsidRPr="006D2E03">
        <w:rPr>
          <w:rFonts w:ascii="GHEA Grapalat" w:hAnsi="GHEA Grapalat" w:cs="Sylfaen"/>
          <w:sz w:val="20"/>
          <w:szCs w:val="20"/>
        </w:rPr>
        <w:t>որոնք</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հայտը</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ներկայացնելու</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օրվա</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դրությամբ</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Եվրասիական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տնտեսական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միությանն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անդամակցող</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երկրների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մասին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օրենսդրության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համաձայն</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հրապարակված</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proofErr w:type="spellStart"/>
      <w:r w:rsidRPr="006D2E03">
        <w:rPr>
          <w:rFonts w:ascii="GHEA Grapalat" w:hAnsi="GHEA Grapalat"/>
          <w:sz w:val="20"/>
          <w:szCs w:val="20"/>
        </w:rPr>
        <w:t>որոնք</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հայտը</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ներկայացնելու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օրվա</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դրությամբ</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ներառված</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են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գնումների</w:t>
      </w:r>
      <w:proofErr w:type="spellEnd"/>
      <w:r w:rsidRPr="006D2E03">
        <w:rPr>
          <w:rFonts w:ascii="GHEA Grapalat" w:hAnsi="GHEA Grapalat" w:cs="Sylfaen"/>
          <w:sz w:val="20"/>
          <w:szCs w:val="20"/>
          <w:lang w:val="es-ES"/>
        </w:rPr>
        <w:t xml:space="preserve"> </w:t>
      </w:r>
      <w:proofErr w:type="spellStart"/>
      <w:r w:rsidRPr="006D2E03">
        <w:rPr>
          <w:rFonts w:ascii="GHEA Grapalat" w:hAnsi="GHEA Grapalat" w:cs="Sylfaen"/>
          <w:sz w:val="20"/>
          <w:szCs w:val="20"/>
        </w:rPr>
        <w:t>գործընթացին</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մասնակցելու</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իրավունք</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չունեցող</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մասնակիցների</w:t>
      </w:r>
      <w:proofErr w:type="spellEnd"/>
      <w:r w:rsidRPr="006D2E03">
        <w:rPr>
          <w:rFonts w:ascii="GHEA Grapalat" w:hAnsi="GHEA Grapalat"/>
          <w:sz w:val="20"/>
          <w:szCs w:val="20"/>
          <w:lang w:val="es-ES"/>
        </w:rPr>
        <w:t xml:space="preserve"> </w:t>
      </w:r>
      <w:proofErr w:type="spellStart"/>
      <w:r w:rsidRPr="006D2E03">
        <w:rPr>
          <w:rFonts w:ascii="GHEA Grapalat" w:hAnsi="GHEA Grapalat" w:cs="Sylfaen"/>
          <w:sz w:val="20"/>
          <w:szCs w:val="20"/>
        </w:rPr>
        <w:t>ցուցակում</w:t>
      </w:r>
      <w:proofErr w:type="spellEnd"/>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proofErr w:type="spellStart"/>
      <w:r w:rsidRPr="006D2E03">
        <w:rPr>
          <w:rFonts w:ascii="GHEA Grapalat" w:hAnsi="GHEA Grapalat" w:cs="Sylfaen"/>
          <w:sz w:val="20"/>
          <w:lang w:val="es-ES"/>
        </w:rPr>
        <w:t>Ընդ</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որում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եթե</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կետի</w:t>
      </w:r>
      <w:proofErr w:type="spellEnd"/>
      <w:r w:rsidRPr="006D2E03">
        <w:rPr>
          <w:rFonts w:ascii="GHEA Grapalat" w:hAnsi="GHEA Grapalat" w:cs="Sylfaen"/>
          <w:sz w:val="20"/>
          <w:lang w:val="es-ES"/>
        </w:rPr>
        <w:t xml:space="preserve"> 5-րդ և 6-րդ </w:t>
      </w:r>
      <w:proofErr w:type="spellStart"/>
      <w:r w:rsidRPr="006D2E03">
        <w:rPr>
          <w:rFonts w:ascii="GHEA Grapalat" w:hAnsi="GHEA Grapalat" w:cs="Sylfaen"/>
          <w:sz w:val="20"/>
          <w:lang w:val="es-ES"/>
        </w:rPr>
        <w:t>ենթակետերով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ցուցակներում</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ներառվել</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ներկայացնելու</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օրվանից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հետո</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ապա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նրա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տվյալ</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ենթակա</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չէ</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մերժման</w:t>
      </w:r>
      <w:proofErr w:type="spellEnd"/>
      <w:r w:rsidRPr="006D2E03">
        <w:rPr>
          <w:rFonts w:ascii="GHEA Grapalat" w:hAnsi="GHEA Grapalat" w:cs="Sylfaen"/>
          <w:sz w:val="20"/>
          <w:lang w:val="es-ES"/>
        </w:rPr>
        <w:t>:</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proofErr w:type="spellStart"/>
      <w:r w:rsidRPr="006D2E03">
        <w:rPr>
          <w:rFonts w:ascii="GHEA Grapalat" w:hAnsi="GHEA Grapalat" w:cs="Arial"/>
          <w:sz w:val="20"/>
          <w:lang w:val="es-ES"/>
        </w:rPr>
        <w:t>Մասնակիցն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ընդգրկվում</w:t>
      </w:r>
      <w:proofErr w:type="spellEnd"/>
      <w:r w:rsidRPr="006D2E03">
        <w:rPr>
          <w:rFonts w:ascii="GHEA Grapalat" w:hAnsi="GHEA Grapalat" w:cs="Arial"/>
          <w:sz w:val="20"/>
          <w:lang w:val="es-ES"/>
        </w:rPr>
        <w:t xml:space="preserve"> է </w:t>
      </w:r>
      <w:proofErr w:type="spellStart"/>
      <w:r w:rsidRPr="006D2E03">
        <w:rPr>
          <w:rFonts w:ascii="GHEA Grapalat" w:hAnsi="GHEA Grapalat" w:cs="Arial"/>
          <w:sz w:val="20"/>
          <w:lang w:val="es-ES"/>
        </w:rPr>
        <w:t>գնումների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գործընթացին</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մասնակցելու</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իրավունք</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չունեցող</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մասնակիցների</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ցուցակում</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այսուհետ</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նաև</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ցուցակ</w:t>
      </w:r>
      <w:proofErr w:type="spellEnd"/>
      <w:r w:rsidRPr="006D2E03">
        <w:rPr>
          <w:rFonts w:ascii="GHEA Grapalat" w:hAnsi="GHEA Grapalat" w:cs="Arial"/>
          <w:sz w:val="20"/>
          <w:lang w:val="es-ES"/>
        </w:rPr>
        <w:t xml:space="preserve">), </w:t>
      </w:r>
      <w:proofErr w:type="spellStart"/>
      <w:r w:rsidRPr="006D2E03">
        <w:rPr>
          <w:rFonts w:ascii="GHEA Grapalat" w:hAnsi="GHEA Grapalat" w:cs="Arial"/>
          <w:sz w:val="20"/>
          <w:lang w:val="es-ES"/>
        </w:rPr>
        <w:t>եթե</w:t>
      </w:r>
      <w:proofErr w:type="spellEnd"/>
      <w:r w:rsidRPr="006D2E03">
        <w:rPr>
          <w:rFonts w:ascii="GHEA Grapalat" w:hAnsi="GHEA Grapalat" w:cs="Arial"/>
          <w:sz w:val="20"/>
          <w:lang w:val="es-ES"/>
        </w:rPr>
        <w:t>`</w:t>
      </w:r>
    </w:p>
    <w:p w14:paraId="0ED77683" w14:textId="77777777"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eastAsia="en-US"/>
        </w:rPr>
      </w:pPr>
      <w:proofErr w:type="spellStart"/>
      <w:r w:rsidRPr="006D2E03">
        <w:rPr>
          <w:rFonts w:ascii="GHEA Grapalat" w:hAnsi="GHEA Grapalat" w:cs="Arial"/>
          <w:sz w:val="20"/>
          <w:lang w:val="es-ES" w:eastAsia="en-US"/>
        </w:rPr>
        <w:t>խախտել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նախատեսված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շրջանակում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ստանձնած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պարտավորությունը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հանգեցրել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պատվիրատուի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կողմից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միակողմանի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լուծմանը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գնման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գործընթացին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տվյալ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հետագա</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մասնակցության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դադարեցմանը</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մասնակիցը</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հրավերով</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պայմանագրով</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սահմանված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ժամկետում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չի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վճարել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հայտի</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պայմանագրի</w:t>
      </w:r>
      <w:proofErr w:type="spellEnd"/>
      <w:r w:rsidRPr="006D2E03">
        <w:rPr>
          <w:rFonts w:ascii="GHEA Grapalat" w:hAnsi="GHEA Grapalat" w:cs="Arial"/>
          <w:sz w:val="20"/>
          <w:lang w:val="es-ES" w:eastAsia="en-US"/>
        </w:rPr>
        <w:t xml:space="preserve"> և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որակավորան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ապահովման</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գումարը</w:t>
      </w:r>
      <w:proofErr w:type="spellEnd"/>
      <w:r w:rsidRPr="006D2E03">
        <w:rPr>
          <w:rFonts w:ascii="GHEA Grapalat" w:hAnsi="GHEA Grapalat" w:cs="Arial"/>
          <w:sz w:val="20"/>
          <w:lang w:val="es-ES" w:eastAsia="en-US"/>
        </w:rPr>
        <w:t>.</w:t>
      </w:r>
    </w:p>
    <w:p w14:paraId="7AEA2E58" w14:textId="77777777" w:rsidR="00DB4EFF" w:rsidRPr="006D2E03" w:rsidRDefault="00DB4EFF" w:rsidP="00DB4EFF">
      <w:pPr>
        <w:pStyle w:val="aff3"/>
        <w:numPr>
          <w:ilvl w:val="0"/>
          <w:numId w:val="30"/>
        </w:numPr>
        <w:shd w:val="clear" w:color="auto" w:fill="FFFFFF"/>
        <w:ind w:left="0" w:firstLine="720"/>
        <w:jc w:val="both"/>
        <w:rPr>
          <w:rFonts w:ascii="GHEA Grapalat" w:hAnsi="GHEA Grapalat" w:cs="Arial"/>
          <w:sz w:val="20"/>
          <w:lang w:val="es-ES"/>
        </w:rPr>
      </w:pPr>
      <w:proofErr w:type="spellStart"/>
      <w:r w:rsidRPr="006D2E03">
        <w:rPr>
          <w:rFonts w:ascii="GHEA Grapalat" w:hAnsi="GHEA Grapalat" w:cs="Arial"/>
          <w:sz w:val="20"/>
          <w:lang w:val="es-ES" w:eastAsia="en-US"/>
        </w:rPr>
        <w:t>որպես</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ընտրված</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մասնակից</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հրաժարվել</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կամ</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զրկվել</w:t>
      </w:r>
      <w:proofErr w:type="spellEnd"/>
      <w:r w:rsidRPr="006D2E03">
        <w:rPr>
          <w:rFonts w:ascii="GHEA Grapalat" w:hAnsi="GHEA Grapalat" w:cs="Arial"/>
          <w:sz w:val="20"/>
          <w:lang w:val="es-ES" w:eastAsia="en-US"/>
        </w:rPr>
        <w:t xml:space="preserve"> է </w:t>
      </w:r>
      <w:proofErr w:type="spellStart"/>
      <w:r w:rsidRPr="006D2E03">
        <w:rPr>
          <w:rFonts w:ascii="GHEA Grapalat" w:hAnsi="GHEA Grapalat" w:cs="Arial"/>
          <w:sz w:val="20"/>
          <w:lang w:val="es-ES" w:eastAsia="en-US"/>
        </w:rPr>
        <w:t>պայմանագիր</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կնքելու</w:t>
      </w:r>
      <w:proofErr w:type="spellEnd"/>
      <w:r w:rsidRPr="006D2E03">
        <w:rPr>
          <w:rFonts w:ascii="GHEA Grapalat" w:hAnsi="GHEA Grapalat" w:cs="Arial"/>
          <w:sz w:val="20"/>
          <w:lang w:val="es-ES" w:eastAsia="en-US"/>
        </w:rPr>
        <w:t xml:space="preserve"> </w:t>
      </w:r>
      <w:proofErr w:type="spellStart"/>
      <w:r w:rsidRPr="006D2E03">
        <w:rPr>
          <w:rFonts w:ascii="GHEA Grapalat" w:hAnsi="GHEA Grapalat" w:cs="Arial"/>
          <w:sz w:val="20"/>
          <w:lang w:val="es-ES" w:eastAsia="en-US"/>
        </w:rPr>
        <w:t>իրավունքից</w:t>
      </w:r>
      <w:proofErr w:type="spellEnd"/>
      <w:r w:rsidRPr="006D2E03">
        <w:rPr>
          <w:rFonts w:ascii="GHEA Grapalat" w:hAnsi="GHEA Grapalat" w:cs="Arial"/>
          <w:sz w:val="20"/>
          <w:lang w:val="es-ES" w:eastAsia="en-US"/>
        </w:rPr>
        <w:t>:</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 xml:space="preserve">2.2 </w:t>
      </w:r>
      <w:proofErr w:type="spellStart"/>
      <w:r w:rsidRPr="006D2E03">
        <w:rPr>
          <w:rFonts w:ascii="GHEA Grapalat" w:hAnsi="GHEA Grapalat" w:cs="Sylfaen"/>
          <w:sz w:val="20"/>
          <w:lang w:val="es-ES"/>
        </w:rPr>
        <w:t>Մասնակցության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իրավունքի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գնահատման</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համար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մասնակիցը</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հայտով</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պետք</w:t>
      </w:r>
      <w:proofErr w:type="spellEnd"/>
      <w:r w:rsidRPr="006D2E03">
        <w:rPr>
          <w:rFonts w:ascii="GHEA Grapalat" w:hAnsi="GHEA Grapalat" w:cs="Sylfaen"/>
          <w:sz w:val="20"/>
          <w:lang w:val="es-ES"/>
        </w:rPr>
        <w:t xml:space="preserve"> է </w:t>
      </w:r>
      <w:proofErr w:type="spellStart"/>
      <w:r w:rsidRPr="006D2E03">
        <w:rPr>
          <w:rFonts w:ascii="GHEA Grapalat" w:hAnsi="GHEA Grapalat" w:cs="Sylfaen"/>
          <w:sz w:val="20"/>
          <w:lang w:val="es-ES"/>
        </w:rPr>
        <w:t>ներկայացնի</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իր</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կողմից</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հաստատված</w:t>
      </w:r>
      <w:proofErr w:type="spellEnd"/>
      <w:r w:rsidRPr="006D2E03">
        <w:rPr>
          <w:rFonts w:ascii="GHEA Grapalat" w:hAnsi="GHEA Grapalat" w:cs="Sylfaen"/>
          <w:sz w:val="20"/>
          <w:lang w:val="es-ES"/>
        </w:rPr>
        <w:t xml:space="preserve">` </w:t>
      </w:r>
      <w:proofErr w:type="spellStart"/>
      <w:r w:rsidRPr="006D2E03">
        <w:rPr>
          <w:rFonts w:ascii="GHEA Grapalat" w:hAnsi="GHEA Grapalat" w:cs="Sylfaen"/>
          <w:sz w:val="20"/>
          <w:lang w:val="es-ES"/>
        </w:rPr>
        <w:t>սույն</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հրավերի</w:t>
      </w:r>
      <w:proofErr w:type="spellEnd"/>
      <w:r w:rsidRPr="006D2E03">
        <w:rPr>
          <w:rFonts w:ascii="GHEA Grapalat" w:hAnsi="GHEA Grapalat" w:cs="Arial"/>
          <w:sz w:val="20"/>
          <w:lang w:val="es-ES"/>
        </w:rPr>
        <w:t xml:space="preserve"> 2-րդ </w:t>
      </w:r>
      <w:proofErr w:type="spellStart"/>
      <w:r w:rsidRPr="006D2E03">
        <w:rPr>
          <w:rFonts w:ascii="GHEA Grapalat" w:hAnsi="GHEA Grapalat" w:cs="Sylfaen"/>
          <w:sz w:val="20"/>
          <w:lang w:val="es-ES"/>
        </w:rPr>
        <w:t>մասի</w:t>
      </w:r>
      <w:proofErr w:type="spellEnd"/>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կետով</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նախատեսված</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գրավոր</w:t>
      </w:r>
      <w:proofErr w:type="spellEnd"/>
      <w:r w:rsidRPr="006D2E03">
        <w:rPr>
          <w:rFonts w:ascii="GHEA Grapalat" w:hAnsi="GHEA Grapalat" w:cs="Arial"/>
          <w:sz w:val="20"/>
          <w:lang w:val="es-ES"/>
        </w:rPr>
        <w:t xml:space="preserve"> </w:t>
      </w:r>
      <w:proofErr w:type="spellStart"/>
      <w:r w:rsidRPr="006D2E03">
        <w:rPr>
          <w:rFonts w:ascii="GHEA Grapalat" w:hAnsi="GHEA Grapalat" w:cs="Sylfaen"/>
          <w:sz w:val="20"/>
          <w:lang w:val="es-ES"/>
        </w:rPr>
        <w:t>հայտարարություն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Բացի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սույն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կետով</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նախատեսված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հայտարարությունից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մասնակցության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իրավունքի</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գնահատման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համար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այդ</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թվում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ընտրված</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մասնակցից</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այլ</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փաստաթղթեր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կամ</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հիմնավորումներ</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չեն</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կարող</w:t>
      </w:r>
      <w:proofErr w:type="spellEnd"/>
      <w:r w:rsidR="00EB487B" w:rsidRPr="006D2E03">
        <w:rPr>
          <w:rFonts w:ascii="GHEA Grapalat" w:hAnsi="GHEA Grapalat" w:cs="Sylfaen"/>
          <w:sz w:val="20"/>
          <w:lang w:val="es-ES"/>
        </w:rPr>
        <w:t xml:space="preserve"> </w:t>
      </w:r>
      <w:proofErr w:type="spellStart"/>
      <w:r w:rsidR="00EB487B" w:rsidRPr="006D2E03">
        <w:rPr>
          <w:rFonts w:ascii="GHEA Grapalat" w:hAnsi="GHEA Grapalat" w:cs="Sylfaen"/>
          <w:sz w:val="20"/>
        </w:rPr>
        <w:t>պահանջվել</w:t>
      </w:r>
      <w:proofErr w:type="spellEnd"/>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proofErr w:type="spellStart"/>
      <w:r w:rsidR="007A4BB9" w:rsidRPr="006D2E03">
        <w:rPr>
          <w:rFonts w:ascii="GHEA Grapalat" w:hAnsi="GHEA Grapalat" w:cs="Tahoma"/>
          <w:sz w:val="20"/>
        </w:rPr>
        <w:t>Մասնակցի</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հայտարարության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իսկությունը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գնահատող</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հանձնաժողովը</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այսուհետ</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հանձնաժողով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գնահատում</w:t>
      </w:r>
      <w:proofErr w:type="spellEnd"/>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սույն</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հրավերով</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սահմանված</w:t>
      </w:r>
      <w:proofErr w:type="spellEnd"/>
      <w:r w:rsidR="007A4BB9" w:rsidRPr="006D2E03">
        <w:rPr>
          <w:rFonts w:ascii="GHEA Grapalat" w:hAnsi="GHEA Grapalat" w:cs="Tahoma"/>
          <w:sz w:val="20"/>
          <w:lang w:val="es-ES"/>
        </w:rPr>
        <w:t xml:space="preserve"> </w:t>
      </w:r>
      <w:proofErr w:type="spellStart"/>
      <w:r w:rsidR="007A4BB9" w:rsidRPr="006D2E03">
        <w:rPr>
          <w:rFonts w:ascii="GHEA Grapalat" w:hAnsi="GHEA Grapalat" w:cs="Tahoma"/>
          <w:sz w:val="20"/>
        </w:rPr>
        <w:t>պայմաններով</w:t>
      </w:r>
      <w:proofErr w:type="spellEnd"/>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proofErr w:type="spellStart"/>
      <w:r w:rsidR="00E56508" w:rsidRPr="0041304D">
        <w:rPr>
          <w:rFonts w:ascii="GHEA Grapalat" w:hAnsi="GHEA Grapalat" w:cs="Sylfaen"/>
          <w:sz w:val="20"/>
          <w:szCs w:val="20"/>
        </w:rPr>
        <w:t>Մասնակիցի</w:t>
      </w:r>
      <w:proofErr w:type="spellEnd"/>
      <w:r w:rsidR="00E56508" w:rsidRPr="0041304D">
        <w:rPr>
          <w:rFonts w:ascii="GHEA Grapalat" w:hAnsi="GHEA Grapalat" w:cs="Sylfaen"/>
          <w:sz w:val="20"/>
          <w:szCs w:val="20"/>
        </w:rPr>
        <w:t>՝</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proofErr w:type="spellStart"/>
      <w:r w:rsidR="00E56508" w:rsidRPr="0041304D">
        <w:rPr>
          <w:rFonts w:ascii="GHEA Grapalat" w:hAnsi="GHEA Grapalat" w:cs="Sylfaen"/>
          <w:sz w:val="20"/>
          <w:szCs w:val="20"/>
        </w:rPr>
        <w:t>րենքի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հոդվածի</w:t>
      </w:r>
      <w:proofErr w:type="spellEnd"/>
      <w:r w:rsidR="00E56508" w:rsidRPr="0041304D">
        <w:rPr>
          <w:rFonts w:ascii="GHEA Grapalat" w:hAnsi="GHEA Grapalat" w:cs="Sylfaen"/>
          <w:sz w:val="20"/>
          <w:szCs w:val="20"/>
          <w:lang w:val="es-ES"/>
        </w:rPr>
        <w:t xml:space="preserve"> 1-</w:t>
      </w:r>
      <w:proofErr w:type="spellStart"/>
      <w:r w:rsidR="00E56508" w:rsidRPr="0041304D">
        <w:rPr>
          <w:rFonts w:ascii="GHEA Grapalat" w:hAnsi="GHEA Grapalat" w:cs="Sylfaen"/>
          <w:sz w:val="20"/>
          <w:szCs w:val="20"/>
        </w:rPr>
        <w:t>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մասի</w:t>
      </w:r>
      <w:proofErr w:type="spellEnd"/>
      <w:r w:rsidR="00E56508" w:rsidRPr="0041304D">
        <w:rPr>
          <w:rFonts w:ascii="GHEA Grapalat" w:hAnsi="GHEA Grapalat" w:cs="Sylfaen"/>
          <w:sz w:val="20"/>
          <w:szCs w:val="20"/>
          <w:lang w:val="es-ES"/>
        </w:rPr>
        <w:t xml:space="preserve"> 6-</w:t>
      </w:r>
      <w:proofErr w:type="spellStart"/>
      <w:r w:rsidR="00E56508" w:rsidRPr="0041304D">
        <w:rPr>
          <w:rFonts w:ascii="GHEA Grapalat" w:hAnsi="GHEA Grapalat" w:cs="Sylfaen"/>
          <w:sz w:val="20"/>
          <w:szCs w:val="20"/>
        </w:rPr>
        <w:t>րդ</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կետով</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նախատեսված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ցուցակում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ներառվելը</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դրանում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գտնվելու</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ժամանակահատվածում</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ինքնաբերաբար</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հանգեցնում</w:t>
      </w:r>
      <w:proofErr w:type="spellEnd"/>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վերջինիս</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հետ</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փոխկապակցված</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անձանց</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գնումների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գործընթացին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մասնակցության</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իրավունքի</w:t>
      </w:r>
      <w:proofErr w:type="spellEnd"/>
      <w:r w:rsidR="00E56508" w:rsidRPr="0041304D">
        <w:rPr>
          <w:rFonts w:ascii="GHEA Grapalat" w:hAnsi="GHEA Grapalat" w:cs="Sylfaen"/>
          <w:sz w:val="20"/>
          <w:szCs w:val="20"/>
          <w:lang w:val="es-ES"/>
        </w:rPr>
        <w:t xml:space="preserve"> </w:t>
      </w:r>
      <w:proofErr w:type="spellStart"/>
      <w:r w:rsidR="00E56508" w:rsidRPr="0041304D">
        <w:rPr>
          <w:rFonts w:ascii="GHEA Grapalat" w:hAnsi="GHEA Grapalat" w:cs="Sylfaen"/>
          <w:sz w:val="20"/>
          <w:szCs w:val="20"/>
        </w:rPr>
        <w:t>սահմանափակման</w:t>
      </w:r>
      <w:proofErr w:type="spellEnd"/>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proofErr w:type="spellStart"/>
      <w:r w:rsidRPr="006D2E03">
        <w:rPr>
          <w:rFonts w:ascii="GHEA Grapalat" w:hAnsi="GHEA Grapalat"/>
          <w:sz w:val="20"/>
          <w:szCs w:val="20"/>
        </w:rPr>
        <w:t>սույն</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կետով</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սահմանված</w:t>
      </w:r>
      <w:proofErr w:type="spellEnd"/>
      <w:r w:rsidRPr="006D2E03">
        <w:rPr>
          <w:rFonts w:ascii="GHEA Grapalat" w:hAnsi="GHEA Grapalat"/>
          <w:sz w:val="20"/>
          <w:szCs w:val="20"/>
          <w:lang w:val="es-ES"/>
        </w:rPr>
        <w:t xml:space="preserve"> </w:t>
      </w:r>
      <w:proofErr w:type="spellStart"/>
      <w:r w:rsidRPr="006D2E03">
        <w:rPr>
          <w:rFonts w:ascii="GHEA Grapalat" w:hAnsi="GHEA Grapalat"/>
          <w:sz w:val="20"/>
          <w:szCs w:val="20"/>
        </w:rPr>
        <w:t>փոխկապակցված</w:t>
      </w:r>
      <w:proofErr w:type="spellEnd"/>
      <w:r w:rsidRPr="00A71D81">
        <w:rPr>
          <w:rFonts w:ascii="GHEA Grapalat" w:hAnsi="GHEA Grapalat"/>
          <w:sz w:val="20"/>
          <w:szCs w:val="20"/>
          <w:lang w:val="es-ES"/>
        </w:rPr>
        <w:t xml:space="preserve"> </w:t>
      </w:r>
      <w:proofErr w:type="spellStart"/>
      <w:r w:rsidRPr="00A71D81">
        <w:rPr>
          <w:rFonts w:ascii="GHEA Grapalat" w:hAnsi="GHEA Grapalat"/>
          <w:sz w:val="20"/>
          <w:szCs w:val="20"/>
        </w:rPr>
        <w:t>անձանց</w:t>
      </w:r>
      <w:proofErr w:type="spellEnd"/>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ավելի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քան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հիսուն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տոկոս</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միևնույն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անձանց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պատկանող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բաժնեմաս</w:t>
      </w:r>
      <w:proofErr w:type="spellEnd"/>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proofErr w:type="spellStart"/>
      <w:r w:rsidR="001B0D9A" w:rsidRPr="00A71D81">
        <w:rPr>
          <w:rFonts w:ascii="GHEA Grapalat" w:hAnsi="GHEA Grapalat"/>
          <w:sz w:val="20"/>
          <w:szCs w:val="20"/>
        </w:rPr>
        <w:t>փայաբաժին</w:t>
      </w:r>
      <w:proofErr w:type="spellEnd"/>
      <w:r w:rsidR="001B0D9A"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ունեցող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միաժամանակյա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մասնակցությունը</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սույն</w:t>
      </w:r>
      <w:proofErr w:type="spellEnd"/>
      <w:r w:rsidR="00EB487B" w:rsidRPr="00A71D81">
        <w:rPr>
          <w:rFonts w:ascii="GHEA Grapalat" w:hAnsi="GHEA Grapalat"/>
          <w:sz w:val="20"/>
          <w:szCs w:val="20"/>
          <w:lang w:val="es-ES"/>
        </w:rPr>
        <w:t xml:space="preserve"> </w:t>
      </w:r>
      <w:proofErr w:type="spellStart"/>
      <w:r w:rsidR="0028726A" w:rsidRPr="00A71D81">
        <w:rPr>
          <w:rFonts w:ascii="GHEA Grapalat" w:hAnsi="GHEA Grapalat"/>
          <w:sz w:val="20"/>
          <w:szCs w:val="20"/>
        </w:rPr>
        <w:t>ընթացակարգին</w:t>
      </w:r>
      <w:proofErr w:type="spellEnd"/>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proofErr w:type="spellStart"/>
      <w:r w:rsidR="008628EC" w:rsidRPr="00A71D81">
        <w:rPr>
          <w:rFonts w:ascii="GHEA Grapalat" w:hAnsi="GHEA Grapalat" w:cs="Sylfaen"/>
          <w:sz w:val="20"/>
          <w:szCs w:val="20"/>
        </w:rPr>
        <w:t>միևնույն</w:t>
      </w:r>
      <w:proofErr w:type="spellEnd"/>
      <w:r w:rsidR="008628EC" w:rsidRPr="00A71D81">
        <w:rPr>
          <w:rFonts w:ascii="GHEA Grapalat" w:hAnsi="GHEA Grapalat" w:cs="Sylfaen"/>
          <w:sz w:val="20"/>
          <w:szCs w:val="20"/>
          <w:lang w:val="es-ES"/>
        </w:rPr>
        <w:t xml:space="preserve"> </w:t>
      </w:r>
      <w:proofErr w:type="spellStart"/>
      <w:r w:rsidR="008628EC" w:rsidRPr="00A71D81">
        <w:rPr>
          <w:rFonts w:ascii="GHEA Grapalat" w:hAnsi="GHEA Grapalat" w:cs="Sylfaen"/>
          <w:sz w:val="20"/>
          <w:szCs w:val="20"/>
        </w:rPr>
        <w:t>չափաբաժնին</w:t>
      </w:r>
      <w:proofErr w:type="spellEnd"/>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բացառությամբ</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պետության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համայնքների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կողմից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հիմնադրված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կազմակերպությունների</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rPr>
        <w:t>համատեղ</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ործունեության</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proofErr w:type="spellEnd"/>
      <w:r w:rsidRPr="00A71D81">
        <w:rPr>
          <w:rFonts w:ascii="GHEA Grapalat" w:hAnsi="GHEA Grapalat" w:cs="Sylfaen"/>
          <w:sz w:val="20"/>
          <w:lang w:val="af-ZA"/>
        </w:rPr>
        <w:t xml:space="preserve"> </w:t>
      </w:r>
      <w:r w:rsidRPr="00A71D81">
        <w:rPr>
          <w:rFonts w:ascii="GHEA Grapalat" w:hAnsi="GHEA Grapalat" w:cs="Times Armenian"/>
          <w:sz w:val="20"/>
          <w:lang w:val="af-ZA"/>
        </w:rPr>
        <w:t>(</w:t>
      </w:r>
      <w:proofErr w:type="spellStart"/>
      <w:r w:rsidRPr="00A71D81">
        <w:rPr>
          <w:rFonts w:ascii="GHEA Grapalat" w:hAnsi="GHEA Grapalat" w:cs="Sylfaen"/>
          <w:sz w:val="20"/>
        </w:rPr>
        <w:t>կոնսորցիումով</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նումների</w:t>
      </w:r>
      <w:proofErr w:type="spellEnd"/>
      <w:r w:rsidRPr="00A71D81">
        <w:rPr>
          <w:rFonts w:ascii="GHEA Grapalat" w:hAnsi="GHEA Grapalat" w:cs="Times Armenian"/>
          <w:sz w:val="20"/>
          <w:lang w:val="af-ZA"/>
        </w:rPr>
        <w:t xml:space="preserve"> </w:t>
      </w:r>
      <w:proofErr w:type="spellStart"/>
      <w:r w:rsidRPr="00A71D81">
        <w:rPr>
          <w:rFonts w:ascii="GHEA Grapalat" w:hAnsi="GHEA Grapalat" w:cs="Times Armenian"/>
          <w:sz w:val="20"/>
        </w:rPr>
        <w:t>գ</w:t>
      </w:r>
      <w:r w:rsidRPr="00A71D81">
        <w:rPr>
          <w:rFonts w:ascii="GHEA Grapalat" w:hAnsi="GHEA Grapalat" w:cs="Sylfaen"/>
          <w:sz w:val="20"/>
        </w:rPr>
        <w:t>ործընթացին</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szCs w:val="20"/>
        </w:rPr>
        <w:t>մասնակցության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դեպքերի</w:t>
      </w:r>
      <w:proofErr w:type="spellEnd"/>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A71D81">
        <w:rPr>
          <w:rFonts w:ascii="GHEA Grapalat" w:hAnsi="GHEA Grapalat"/>
          <w:sz w:val="20"/>
          <w:szCs w:val="20"/>
        </w:rPr>
        <w:t>Կարգի</w:t>
      </w:r>
      <w:proofErr w:type="spellEnd"/>
      <w:r w:rsidRPr="00A71D81">
        <w:rPr>
          <w:rFonts w:ascii="GHEA Grapalat" w:hAnsi="GHEA Grapalat"/>
          <w:sz w:val="20"/>
          <w:szCs w:val="20"/>
          <w:lang w:val="es-ES"/>
        </w:rPr>
        <w:t xml:space="preserve"> 119-</w:t>
      </w:r>
      <w:proofErr w:type="spellStart"/>
      <w:r w:rsidRPr="00A71D81">
        <w:rPr>
          <w:rFonts w:ascii="GHEA Grapalat" w:hAnsi="GHEA Grapalat"/>
          <w:sz w:val="20"/>
          <w:szCs w:val="20"/>
        </w:rPr>
        <w:t>րդ</w:t>
      </w:r>
      <w:proofErr w:type="spellEnd"/>
      <w:r w:rsidRPr="00A71D81">
        <w:rPr>
          <w:rFonts w:ascii="GHEA Grapalat" w:hAnsi="GHEA Grapalat"/>
          <w:sz w:val="20"/>
          <w:szCs w:val="20"/>
          <w:lang w:val="es-ES"/>
        </w:rPr>
        <w:t xml:space="preserve"> </w:t>
      </w:r>
      <w:proofErr w:type="spellStart"/>
      <w:r w:rsidR="00EB487B" w:rsidRPr="00A71D81">
        <w:rPr>
          <w:rFonts w:ascii="GHEA Grapalat" w:hAnsi="GHEA Grapalat"/>
          <w:sz w:val="20"/>
          <w:szCs w:val="20"/>
        </w:rPr>
        <w:t>կետի</w:t>
      </w:r>
      <w:proofErr w:type="spellEnd"/>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EC4390">
        <w:rPr>
          <w:lang w:val="hy-AM"/>
        </w:rPr>
        <w:instrText>HYPERLINK "https://ru.wikipedia.org/wiki/Standard_%26_Poor%E2%80%99s" \t "_blank"</w:instrText>
      </w:r>
      <w:r>
        <w:fldChar w:fldCharType="separate"/>
      </w:r>
      <w:r w:rsidRPr="00A71D81">
        <w:rPr>
          <w:rFonts w:ascii="GHEA Grapalat" w:hAnsi="GHEA Grapalat"/>
          <w:color w:val="000000"/>
          <w:sz w:val="20"/>
          <w:szCs w:val="20"/>
          <w:lang w:val="hy-AM"/>
        </w:rPr>
        <w:t>Standard &amp; Poor’s</w:t>
      </w:r>
      <w:r>
        <w:fldChar w:fldCharType="end"/>
      </w:r>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Գործակալության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կողմ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չի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հանդիսանալ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սույն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proofErr w:type="spellStart"/>
      <w:r w:rsidR="003A7A32" w:rsidRPr="00A71D81">
        <w:rPr>
          <w:rFonts w:ascii="GHEA Grapalat" w:hAnsi="GHEA Grapalat" w:cs="Sylfaen"/>
          <w:sz w:val="20"/>
        </w:rPr>
        <w:t>միևնույն</w:t>
      </w:r>
      <w:proofErr w:type="spellEnd"/>
      <w:r w:rsidR="003A7A32" w:rsidRPr="00A71D81">
        <w:rPr>
          <w:rFonts w:ascii="GHEA Grapalat" w:hAnsi="GHEA Grapalat" w:cs="Sylfaen"/>
          <w:sz w:val="20"/>
          <w:lang w:val="af-ZA"/>
        </w:rPr>
        <w:t xml:space="preserve"> </w:t>
      </w:r>
      <w:proofErr w:type="spellStart"/>
      <w:r w:rsidR="003A7A32" w:rsidRPr="00A71D81">
        <w:rPr>
          <w:rFonts w:ascii="GHEA Grapalat" w:hAnsi="GHEA Grapalat" w:cs="Sylfaen"/>
          <w:sz w:val="20"/>
        </w:rPr>
        <w:t>չափաբաժնին</w:t>
      </w:r>
      <w:proofErr w:type="spellEnd"/>
      <w:r w:rsidR="003A7A32" w:rsidRPr="00A71D81">
        <w:rPr>
          <w:rFonts w:ascii="GHEA Grapalat" w:hAnsi="GHEA Grapalat" w:cs="Sylfaen"/>
          <w:sz w:val="20"/>
          <w:lang w:val="af-ZA"/>
        </w:rPr>
        <w:t xml:space="preserve">) </w:t>
      </w:r>
      <w:proofErr w:type="spellStart"/>
      <w:r w:rsidRPr="00A71D81">
        <w:rPr>
          <w:rFonts w:ascii="GHEA Grapalat" w:hAnsi="GHEA Grapalat" w:cs="Sylfaen"/>
          <w:sz w:val="20"/>
          <w:szCs w:val="24"/>
          <w:lang w:eastAsia="en-US"/>
        </w:rPr>
        <w:t>մասնակցելու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հայտ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մասնակիցը</w:t>
      </w:r>
      <w:proofErr w:type="spellEnd"/>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proofErr w:type="spellStart"/>
      <w:r w:rsidRPr="00A71D81">
        <w:rPr>
          <w:rFonts w:ascii="GHEA Grapalat" w:hAnsi="GHEA Grapalat" w:cs="Sylfaen"/>
          <w:szCs w:val="24"/>
          <w:lang w:val="ru-RU"/>
        </w:rPr>
        <w:t>Մասնակիցները</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կարող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են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սույն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ընթացակարգին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մասնակցել</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համատեղ</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գործունեության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կարգով</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կոնսորցիումով</w:t>
      </w:r>
      <w:proofErr w:type="spellEnd"/>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proofErr w:type="spellStart"/>
      <w:r w:rsidRPr="00A71D81">
        <w:rPr>
          <w:rFonts w:ascii="GHEA Grapalat" w:hAnsi="GHEA Grapalat" w:cs="Sylfaen"/>
          <w:szCs w:val="24"/>
          <w:lang w:val="ru-RU"/>
        </w:rPr>
        <w:t>Նման</w:t>
      </w:r>
      <w:proofErr w:type="spellEnd"/>
      <w:r w:rsidRPr="00A71D81">
        <w:rPr>
          <w:rFonts w:ascii="GHEA Grapalat" w:hAnsi="GHEA Grapalat" w:cs="Sylfaen"/>
          <w:szCs w:val="24"/>
        </w:rPr>
        <w:t xml:space="preserve"> </w:t>
      </w:r>
      <w:proofErr w:type="spellStart"/>
      <w:r w:rsidRPr="00A71D81">
        <w:rPr>
          <w:rFonts w:ascii="GHEA Grapalat" w:hAnsi="GHEA Grapalat" w:cs="Sylfaen"/>
          <w:szCs w:val="24"/>
          <w:lang w:val="ru-RU"/>
        </w:rPr>
        <w:t>դեպքում</w:t>
      </w:r>
      <w:proofErr w:type="spellEnd"/>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կողմերից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որևէ</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մեկը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կարող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ընթացակարգին</w:t>
      </w:r>
      <w:proofErr w:type="spellEnd"/>
      <w:r w:rsidR="000A6B75" w:rsidRPr="00A71D81">
        <w:rPr>
          <w:rFonts w:ascii="GHEA Grapalat" w:hAnsi="GHEA Grapalat" w:cs="Sylfaen"/>
          <w:szCs w:val="24"/>
        </w:rPr>
        <w:t xml:space="preserve"> </w:t>
      </w:r>
      <w:r w:rsidR="003A7A32" w:rsidRPr="00A71D81">
        <w:rPr>
          <w:rFonts w:ascii="GHEA Grapalat" w:hAnsi="GHEA Grapalat" w:cs="Sylfaen"/>
        </w:rPr>
        <w:t>(</w:t>
      </w:r>
      <w:proofErr w:type="spellStart"/>
      <w:r w:rsidR="003A7A32" w:rsidRPr="00A71D81">
        <w:rPr>
          <w:rFonts w:ascii="GHEA Grapalat" w:hAnsi="GHEA Grapalat" w:cs="Sylfaen"/>
          <w:lang w:val="en-US"/>
        </w:rPr>
        <w:t>միևնույն</w:t>
      </w:r>
      <w:proofErr w:type="spellEnd"/>
      <w:r w:rsidR="003A7A32" w:rsidRPr="00A71D81">
        <w:rPr>
          <w:rFonts w:ascii="GHEA Grapalat" w:hAnsi="GHEA Grapalat" w:cs="Sylfaen"/>
        </w:rPr>
        <w:t xml:space="preserve"> </w:t>
      </w:r>
      <w:proofErr w:type="spellStart"/>
      <w:r w:rsidR="003A7A32" w:rsidRPr="00A71D81">
        <w:rPr>
          <w:rFonts w:ascii="GHEA Grapalat" w:hAnsi="GHEA Grapalat" w:cs="Sylfaen"/>
          <w:lang w:val="en-US"/>
        </w:rPr>
        <w:t>չափաբաժնին</w:t>
      </w:r>
      <w:proofErr w:type="spellEnd"/>
      <w:r w:rsidR="003A7A32" w:rsidRPr="00A71D81">
        <w:rPr>
          <w:rFonts w:ascii="GHEA Grapalat" w:hAnsi="GHEA Grapalat" w:cs="Sylfaen"/>
        </w:rPr>
        <w:t xml:space="preserve">) </w:t>
      </w:r>
      <w:proofErr w:type="spellStart"/>
      <w:r w:rsidR="000A6B75" w:rsidRPr="00A71D81">
        <w:rPr>
          <w:rFonts w:ascii="GHEA Grapalat" w:hAnsi="GHEA Grapalat" w:cs="Sylfaen"/>
          <w:szCs w:val="24"/>
          <w:lang w:val="ru-RU"/>
        </w:rPr>
        <w:t>ներկայացնել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Սույն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պարբերության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պահանջի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չպահպանման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բացման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նիստում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մերժվում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ինչպես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գործունեության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կարգով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այնպես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էլ</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առանձին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ներկայացված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հայտերը</w:t>
      </w:r>
      <w:proofErr w:type="spellEnd"/>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proofErr w:type="spellStart"/>
      <w:r w:rsidR="000A6B75" w:rsidRPr="00A71D81">
        <w:rPr>
          <w:rFonts w:ascii="GHEA Grapalat" w:hAnsi="GHEA Grapalat" w:cs="Sylfaen"/>
          <w:szCs w:val="24"/>
          <w:lang w:val="ru-RU"/>
        </w:rPr>
        <w:t>ասնակիցները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կրում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համատեղ</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համապարտ</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պատասխանատվություն</w:t>
      </w:r>
      <w:proofErr w:type="spellEnd"/>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կոնսորցիումից</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դուրս</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գալու</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դեպքում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հետ</w:t>
      </w:r>
      <w:proofErr w:type="spellEnd"/>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proofErr w:type="spellStart"/>
      <w:r w:rsidR="000A6B75" w:rsidRPr="00A71D81">
        <w:rPr>
          <w:rFonts w:ascii="GHEA Grapalat" w:hAnsi="GHEA Grapalat" w:cs="Sylfaen"/>
          <w:szCs w:val="24"/>
          <w:lang w:val="ru-RU"/>
        </w:rPr>
        <w:t>ատվիրատուի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կնքած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պայմանագիրը</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միակողմանիորեն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լուծվում</w:t>
      </w:r>
      <w:proofErr w:type="spellEnd"/>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կոնսորցիումի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անդամների</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նկատմամբ</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կիրառվում</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են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պայմանագրով</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նախատեսված</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պատասխանատվության</w:t>
      </w:r>
      <w:proofErr w:type="spellEnd"/>
      <w:r w:rsidR="000A6B75" w:rsidRPr="00A71D81">
        <w:rPr>
          <w:rFonts w:ascii="GHEA Grapalat" w:hAnsi="GHEA Grapalat" w:cs="Sylfaen"/>
          <w:szCs w:val="24"/>
        </w:rPr>
        <w:t xml:space="preserve"> </w:t>
      </w:r>
      <w:proofErr w:type="spellStart"/>
      <w:r w:rsidR="000A6B75" w:rsidRPr="00A71D81">
        <w:rPr>
          <w:rFonts w:ascii="GHEA Grapalat" w:hAnsi="GHEA Grapalat" w:cs="Sylfaen"/>
          <w:szCs w:val="24"/>
          <w:lang w:val="ru-RU"/>
        </w:rPr>
        <w:t>միջոցները</w:t>
      </w:r>
      <w:proofErr w:type="spellEnd"/>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proofErr w:type="spellStart"/>
      <w:r w:rsidRPr="00A71D81">
        <w:rPr>
          <w:rFonts w:ascii="GHEA Grapalat" w:hAnsi="GHEA Grapalat" w:cs="Sylfaen"/>
          <w:sz w:val="20"/>
        </w:rPr>
        <w:t>Օրենքի</w:t>
      </w:r>
      <w:proofErr w:type="spellEnd"/>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proofErr w:type="spellStart"/>
      <w:r w:rsidRPr="00A71D81">
        <w:rPr>
          <w:rFonts w:ascii="GHEA Grapalat" w:hAnsi="GHEA Grapalat" w:cs="Sylfaen"/>
          <w:sz w:val="20"/>
        </w:rPr>
        <w:t>րդ</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հոդվածի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համաձայն</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00AE4008" w:rsidRPr="00A71D81">
        <w:rPr>
          <w:rFonts w:ascii="GHEA Grapalat" w:hAnsi="GHEA Grapalat" w:cs="Sylfaen"/>
          <w:sz w:val="20"/>
        </w:rPr>
        <w:t>պ</w:t>
      </w:r>
      <w:r w:rsidRPr="00A71D81">
        <w:rPr>
          <w:rFonts w:ascii="GHEA Grapalat" w:hAnsi="GHEA Grapalat" w:cs="Sylfaen"/>
          <w:sz w:val="20"/>
        </w:rPr>
        <w:t>ատվիրատուից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պահանջել</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p>
    <w:p w14:paraId="627A51C3"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spellStart"/>
      <w:r w:rsidRPr="00A71D81">
        <w:rPr>
          <w:rFonts w:ascii="GHEA Grapalat" w:hAnsi="GHEA Grapalat" w:cs="Sylfaen"/>
          <w:sz w:val="20"/>
        </w:rPr>
        <w:t>Մասնակիցն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իրավունք</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ունի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ներկայացման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վերջնաժամկետը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հինգ</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w:t>
      </w:r>
      <w:proofErr w:type="spellEnd"/>
      <w:r w:rsidR="002B5F87" w:rsidRPr="00A71D81">
        <w:rPr>
          <w:rFonts w:ascii="GHEA Grapalat" w:hAnsi="GHEA Grapalat" w:cs="Sylfaen"/>
          <w:sz w:val="20"/>
          <w:lang w:val="af-ZA"/>
        </w:rPr>
        <w:t xml:space="preserve"> </w:t>
      </w:r>
      <w:proofErr w:type="spellStart"/>
      <w:r w:rsidRPr="00A71D81">
        <w:rPr>
          <w:rFonts w:ascii="GHEA Grapalat" w:hAnsi="GHEA Grapalat" w:cs="Sylfaen"/>
          <w:sz w:val="20"/>
        </w:rPr>
        <w:t>առաջ</w:t>
      </w:r>
      <w:proofErr w:type="spellEnd"/>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proofErr w:type="spellStart"/>
      <w:r w:rsidR="000946A3" w:rsidRPr="00A71D81">
        <w:rPr>
          <w:rFonts w:ascii="GHEA Grapalat" w:hAnsi="GHEA Grapalat" w:cs="Sylfaen"/>
          <w:sz w:val="20"/>
        </w:rPr>
        <w:t>հանձնաժողովից</w:t>
      </w:r>
      <w:proofErr w:type="spellEnd"/>
      <w:r w:rsidR="000946A3" w:rsidRPr="00A71D81">
        <w:rPr>
          <w:rFonts w:ascii="GHEA Grapalat" w:hAnsi="GHEA Grapalat" w:cs="Sylfaen"/>
          <w:sz w:val="20"/>
          <w:lang w:val="af-ZA"/>
        </w:rPr>
        <w:t xml:space="preserve"> </w:t>
      </w:r>
      <w:proofErr w:type="spellStart"/>
      <w:r w:rsidRPr="00A71D81">
        <w:rPr>
          <w:rFonts w:ascii="GHEA Grapalat" w:hAnsi="GHEA Grapalat" w:cs="Sylfaen"/>
          <w:sz w:val="20"/>
        </w:rPr>
        <w:t>պահանջելու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հրավերի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w:t>
      </w:r>
      <w:proofErr w:type="spellEnd"/>
      <w:r w:rsidR="004D5671" w:rsidRPr="00A71D81">
        <w:rPr>
          <w:rFonts w:ascii="GHEA Grapalat" w:hAnsi="GHEA Grapalat" w:cs="Tahoma"/>
          <w:sz w:val="20"/>
        </w:rPr>
        <w:t>։</w:t>
      </w:r>
      <w:r w:rsidRPr="00A71D81">
        <w:rPr>
          <w:rFonts w:ascii="GHEA Grapalat" w:hAnsi="GHEA Grapalat"/>
          <w:sz w:val="20"/>
          <w:lang w:val="af-ZA"/>
        </w:rPr>
        <w:t xml:space="preserve"> </w:t>
      </w:r>
      <w:proofErr w:type="spellStart"/>
      <w:r w:rsidR="000946A3" w:rsidRPr="00A71D81">
        <w:rPr>
          <w:rFonts w:ascii="GHEA Grapalat" w:hAnsi="GHEA Grapalat"/>
          <w:sz w:val="20"/>
        </w:rPr>
        <w:t>Հանձնաժողովը</w:t>
      </w:r>
      <w:proofErr w:type="spellEnd"/>
      <w:r w:rsidR="000946A3" w:rsidRPr="00A71D81">
        <w:rPr>
          <w:rFonts w:ascii="GHEA Grapalat" w:hAnsi="GHEA Grapalat"/>
          <w:sz w:val="20"/>
          <w:lang w:val="af-ZA"/>
        </w:rPr>
        <w:t xml:space="preserve"> </w:t>
      </w:r>
      <w:proofErr w:type="spellStart"/>
      <w:r w:rsidR="000946A3" w:rsidRPr="00A71D81">
        <w:rPr>
          <w:rFonts w:ascii="GHEA Grapalat" w:hAnsi="GHEA Grapalat" w:cs="Sylfaen"/>
          <w:sz w:val="20"/>
        </w:rPr>
        <w:t>հարցումը</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946A3" w:rsidRPr="00A71D81">
        <w:rPr>
          <w:rFonts w:ascii="GHEA Grapalat" w:hAnsi="GHEA Grapalat" w:cs="Arial"/>
          <w:sz w:val="20"/>
        </w:rPr>
        <w:t>մ</w:t>
      </w:r>
      <w:r w:rsidR="000946A3" w:rsidRPr="00A71D81">
        <w:rPr>
          <w:rFonts w:ascii="GHEA Grapalat" w:hAnsi="GHEA Grapalat" w:cs="Sylfaen"/>
          <w:sz w:val="20"/>
        </w:rPr>
        <w:t>ասնակցին</w:t>
      </w:r>
      <w:proofErr w:type="spellEnd"/>
      <w:r w:rsidR="000946A3"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տրամադրում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proofErr w:type="spellStart"/>
      <w:r w:rsidRPr="00A71D81">
        <w:rPr>
          <w:rFonts w:ascii="GHEA Grapalat" w:hAnsi="GHEA Grapalat" w:cs="Sylfaen"/>
          <w:sz w:val="20"/>
        </w:rPr>
        <w:t>հարցում</w:t>
      </w:r>
      <w:r w:rsidR="000946A3" w:rsidRPr="00A71D81">
        <w:rPr>
          <w:rFonts w:ascii="GHEA Grapalat" w:hAnsi="GHEA Grapalat" w:cs="Sylfaen"/>
          <w:sz w:val="20"/>
        </w:rPr>
        <w:t>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ստանալու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հաջորդող</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եր</w:t>
      </w:r>
      <w:r w:rsidR="00A93710" w:rsidRPr="00A71D81">
        <w:rPr>
          <w:rFonts w:ascii="GHEA Grapalat" w:hAnsi="GHEA Grapalat" w:cs="Sylfaen"/>
          <w:sz w:val="20"/>
        </w:rPr>
        <w:t>կու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օրացուցային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օրվա</w:t>
      </w:r>
      <w:proofErr w:type="spellEnd"/>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6265F4" w:rsidRPr="00A71D81">
        <w:rPr>
          <w:rFonts w:ascii="GHEA Grapalat" w:hAnsi="GHEA Grapalat" w:cs="Tahoma"/>
          <w:sz w:val="20"/>
          <w:vertAlign w:val="superscript"/>
        </w:rPr>
        <w:t>5</w:t>
      </w:r>
      <w:r w:rsidR="00781688" w:rsidRPr="00A71D81">
        <w:rPr>
          <w:rFonts w:ascii="GHEA Grapalat" w:hAnsi="GHEA Grapalat" w:cs="Tahoma"/>
          <w:sz w:val="20"/>
          <w:lang w:val="af-ZA"/>
        </w:rPr>
        <w:t xml:space="preserve"> </w:t>
      </w:r>
      <w:r w:rsidRPr="00A71D81">
        <w:rPr>
          <w:rFonts w:ascii="GHEA Grapalat" w:hAnsi="GHEA Grapalat"/>
          <w:sz w:val="20"/>
          <w:lang w:val="af-ZA"/>
        </w:rPr>
        <w:t xml:space="preserve"> </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proofErr w:type="spellStart"/>
      <w:r w:rsidRPr="00A71D81">
        <w:rPr>
          <w:rFonts w:ascii="GHEA Grapalat" w:hAnsi="GHEA Grapalat" w:cs="Sylfaen"/>
          <w:sz w:val="20"/>
        </w:rPr>
        <w:t>Հարցման</w:t>
      </w:r>
      <w:proofErr w:type="spellEnd"/>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proofErr w:type="spellStart"/>
      <w:r w:rsidRPr="00A71D81">
        <w:rPr>
          <w:rFonts w:ascii="GHEA Grapalat" w:hAnsi="GHEA Grapalat" w:cs="Sylfaen"/>
          <w:sz w:val="20"/>
        </w:rPr>
        <w:t>պարզաբանումների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բովանդակության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մասին</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հայտարարությունը</w:t>
      </w:r>
      <w:proofErr w:type="spellEnd"/>
      <w:r w:rsidRPr="00A71D81">
        <w:rPr>
          <w:rFonts w:ascii="GHEA Grapalat" w:hAnsi="GHEA Grapalat" w:cs="Arial"/>
          <w:sz w:val="20"/>
          <w:lang w:val="af-ZA"/>
        </w:rPr>
        <w:t xml:space="preserve"> </w:t>
      </w:r>
      <w:proofErr w:type="spellStart"/>
      <w:r w:rsidR="00781688" w:rsidRPr="00A71D81">
        <w:rPr>
          <w:rFonts w:ascii="GHEA Grapalat" w:hAnsi="GHEA Grapalat" w:cs="Arial"/>
          <w:sz w:val="20"/>
        </w:rPr>
        <w:t>պարզաբանումը</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տրամադրելու</w:t>
      </w:r>
      <w:proofErr w:type="spellEnd"/>
      <w:r w:rsidR="00781688" w:rsidRPr="00A71D81">
        <w:rPr>
          <w:rFonts w:ascii="GHEA Grapalat" w:hAnsi="GHEA Grapalat" w:cs="Arial"/>
          <w:sz w:val="20"/>
          <w:lang w:val="af-ZA"/>
        </w:rPr>
        <w:t xml:space="preserve"> </w:t>
      </w:r>
      <w:proofErr w:type="spellStart"/>
      <w:r w:rsidR="00781688" w:rsidRPr="00A71D81">
        <w:rPr>
          <w:rFonts w:ascii="GHEA Grapalat" w:hAnsi="GHEA Grapalat" w:cs="Arial"/>
          <w:sz w:val="20"/>
        </w:rPr>
        <w:t>օրը</w:t>
      </w:r>
      <w:proofErr w:type="spellEnd"/>
      <w:r w:rsidR="00781688" w:rsidRPr="00A71D81">
        <w:rPr>
          <w:rFonts w:ascii="GHEA Grapalat" w:hAnsi="GHEA Grapalat" w:cs="Arial"/>
          <w:sz w:val="20"/>
          <w:lang w:val="af-ZA"/>
        </w:rPr>
        <w:t xml:space="preserve"> </w:t>
      </w:r>
      <w:proofErr w:type="spellStart"/>
      <w:r w:rsidRPr="00A71D81">
        <w:rPr>
          <w:rFonts w:ascii="GHEA Grapalat" w:hAnsi="GHEA Grapalat" w:cs="Sylfaen"/>
          <w:sz w:val="20"/>
        </w:rPr>
        <w:t>հրապարակվում</w:t>
      </w:r>
      <w:proofErr w:type="spellEnd"/>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proofErr w:type="spellStart"/>
      <w:r w:rsidR="00757A3F" w:rsidRPr="00A71D81">
        <w:rPr>
          <w:rFonts w:ascii="GHEA Grapalat" w:hAnsi="GHEA Grapalat" w:cs="Sylfaen"/>
          <w:sz w:val="20"/>
          <w:lang w:val="ru-RU"/>
        </w:rPr>
        <w:t>հասցեով</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rPr>
        <w:t>գործող</w:t>
      </w:r>
      <w:proofErr w:type="spellEnd"/>
      <w:r w:rsidR="00757A3F" w:rsidRPr="00A71D81">
        <w:rPr>
          <w:rFonts w:ascii="GHEA Grapalat" w:hAnsi="GHEA Grapalat" w:cs="Sylfaen"/>
          <w:sz w:val="20"/>
          <w:lang w:val="af-ZA"/>
        </w:rPr>
        <w:t xml:space="preserve"> </w:t>
      </w:r>
      <w:proofErr w:type="spellStart"/>
      <w:r w:rsidR="00757A3F" w:rsidRPr="00A71D81">
        <w:rPr>
          <w:rFonts w:ascii="GHEA Grapalat" w:hAnsi="GHEA Grapalat" w:cs="Sylfaen"/>
          <w:sz w:val="20"/>
          <w:lang w:val="ru-RU"/>
        </w:rPr>
        <w:t>տեղեկագր</w:t>
      </w:r>
      <w:proofErr w:type="spellEnd"/>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այսուհետ</w:t>
      </w:r>
      <w:proofErr w:type="spellEnd"/>
      <w:r w:rsidR="009A73D5" w:rsidRPr="00A71D81">
        <w:rPr>
          <w:rFonts w:ascii="GHEA Grapalat" w:hAnsi="GHEA Grapalat" w:cs="Sylfaen"/>
          <w:sz w:val="20"/>
          <w:lang w:val="af-ZA"/>
        </w:rPr>
        <w:t xml:space="preserve">` </w:t>
      </w:r>
      <w:proofErr w:type="spellStart"/>
      <w:r w:rsidR="009A73D5" w:rsidRPr="00A71D81">
        <w:rPr>
          <w:rFonts w:ascii="GHEA Grapalat" w:hAnsi="GHEA Grapalat" w:cs="Sylfaen"/>
          <w:sz w:val="20"/>
          <w:lang w:val="ru-RU"/>
        </w:rPr>
        <w:t>տեղեկագիր</w:t>
      </w:r>
      <w:proofErr w:type="spellEnd"/>
      <w:r w:rsidR="009A73D5"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Գնումների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բաժնի</w:t>
      </w:r>
      <w:proofErr w:type="spellEnd"/>
      <w:r w:rsidR="00051B7F" w:rsidRPr="00A71D81">
        <w:rPr>
          <w:rFonts w:ascii="GHEA Grapalat" w:hAnsi="GHEA Grapalat" w:cs="Sylfaen"/>
          <w:sz w:val="20"/>
          <w:lang w:val="af-ZA"/>
        </w:rPr>
        <w:t xml:space="preserve"> </w:t>
      </w:r>
      <w:r w:rsidR="001C76F7" w:rsidRPr="00A71D81">
        <w:rPr>
          <w:rFonts w:ascii="GHEA Grapalat" w:hAnsi="GHEA Grapalat"/>
          <w:lang w:val="af-ZA"/>
        </w:rPr>
        <w:t>«</w:t>
      </w:r>
      <w:proofErr w:type="spellStart"/>
      <w:r w:rsidR="00051B7F" w:rsidRPr="00A71D81">
        <w:rPr>
          <w:rFonts w:ascii="GHEA Grapalat" w:hAnsi="GHEA Grapalat" w:cs="Sylfaen"/>
          <w:sz w:val="20"/>
        </w:rPr>
        <w:t>Հրավերների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պարզաբանումների</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վերաբերյալ</w:t>
      </w:r>
      <w:proofErr w:type="spellEnd"/>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հայտարարություններ</w:t>
      </w:r>
      <w:proofErr w:type="spellEnd"/>
      <w:r w:rsidR="001C76F7" w:rsidRPr="00A71D81">
        <w:rPr>
          <w:rFonts w:ascii="GHEA Grapalat" w:hAnsi="GHEA Grapalat"/>
          <w:lang w:val="af-ZA"/>
        </w:rPr>
        <w:t>»</w:t>
      </w:r>
      <w:r w:rsidR="00051B7F" w:rsidRPr="00A71D81">
        <w:rPr>
          <w:rFonts w:ascii="GHEA Grapalat" w:hAnsi="GHEA Grapalat" w:cs="Sylfaen"/>
          <w:sz w:val="20"/>
          <w:lang w:val="af-ZA"/>
        </w:rPr>
        <w:t xml:space="preserve"> </w:t>
      </w:r>
      <w:proofErr w:type="spellStart"/>
      <w:r w:rsidR="00051B7F" w:rsidRPr="00A71D81">
        <w:rPr>
          <w:rFonts w:ascii="GHEA Grapalat" w:hAnsi="GHEA Grapalat" w:cs="Sylfaen"/>
          <w:sz w:val="20"/>
        </w:rPr>
        <w:t>ենթաբա</w:t>
      </w:r>
      <w:r w:rsidR="009A73D5" w:rsidRPr="00A71D81">
        <w:rPr>
          <w:rFonts w:ascii="GHEA Grapalat" w:hAnsi="GHEA Grapalat" w:cs="Sylfaen"/>
          <w:sz w:val="20"/>
        </w:rPr>
        <w:t>բաժնում</w:t>
      </w:r>
      <w:proofErr w:type="spellEnd"/>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proofErr w:type="spellStart"/>
      <w:r w:rsidRPr="00A71D81">
        <w:rPr>
          <w:rFonts w:ascii="GHEA Grapalat" w:hAnsi="GHEA Grapalat" w:cs="Sylfaen"/>
          <w:sz w:val="20"/>
        </w:rPr>
        <w:t>առանց</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նշելու</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հարցումը</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կատարած</w:t>
      </w:r>
      <w:proofErr w:type="spellEnd"/>
      <w:r w:rsidRPr="00A71D81">
        <w:rPr>
          <w:rFonts w:ascii="GHEA Grapalat" w:hAnsi="GHEA Grapalat" w:cs="Arial"/>
          <w:sz w:val="20"/>
          <w:lang w:val="af-ZA"/>
        </w:rPr>
        <w:t xml:space="preserve"> </w:t>
      </w:r>
      <w:proofErr w:type="spellStart"/>
      <w:r w:rsidR="00051B7F" w:rsidRPr="00A71D81">
        <w:rPr>
          <w:rFonts w:ascii="GHEA Grapalat" w:hAnsi="GHEA Grapalat" w:cs="Arial"/>
          <w:sz w:val="20"/>
        </w:rPr>
        <w:t>մ</w:t>
      </w:r>
      <w:r w:rsidRPr="00A71D81">
        <w:rPr>
          <w:rFonts w:ascii="GHEA Grapalat" w:hAnsi="GHEA Grapalat" w:cs="Sylfaen"/>
          <w:sz w:val="20"/>
        </w:rPr>
        <w:t>ասնակցի</w:t>
      </w:r>
      <w:proofErr w:type="spellEnd"/>
      <w:r w:rsidRPr="00A71D81">
        <w:rPr>
          <w:rFonts w:ascii="GHEA Grapalat" w:hAnsi="GHEA Grapalat" w:cs="Arial"/>
          <w:sz w:val="20"/>
          <w:lang w:val="af-ZA"/>
        </w:rPr>
        <w:t xml:space="preserve"> </w:t>
      </w:r>
      <w:proofErr w:type="spellStart"/>
      <w:r w:rsidRPr="00A71D81">
        <w:rPr>
          <w:rFonts w:ascii="GHEA Grapalat" w:hAnsi="GHEA Grapalat" w:cs="Sylfaen"/>
          <w:sz w:val="20"/>
        </w:rPr>
        <w:t>տվյալները</w:t>
      </w:r>
      <w:proofErr w:type="spellEnd"/>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proofErr w:type="spellStart"/>
      <w:r w:rsidRPr="00A71D81">
        <w:rPr>
          <w:rFonts w:ascii="GHEA Grapalat" w:hAnsi="GHEA Grapalat" w:cs="Sylfaen"/>
          <w:sz w:val="20"/>
          <w:lang w:val="ru-RU"/>
        </w:rPr>
        <w:t>Պարզաբանում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rPr>
        <w:t>բաժն</w:t>
      </w:r>
      <w:r w:rsidRPr="00A71D81">
        <w:rPr>
          <w:rFonts w:ascii="GHEA Grapalat" w:hAnsi="GHEA Grapalat" w:cs="Sylfaen"/>
          <w:sz w:val="20"/>
          <w:lang w:val="ru-RU"/>
        </w:rPr>
        <w:t>ով</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ժամկետի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խախտմամբ</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ինչպես</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նաև</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հարցումը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դուրս</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009A73D5" w:rsidRPr="00A71D81">
        <w:rPr>
          <w:rFonts w:ascii="GHEA Grapalat" w:hAnsi="GHEA Grapalat" w:cs="Arial Unicode"/>
          <w:sz w:val="20"/>
        </w:rPr>
        <w:t>սույն</w:t>
      </w:r>
      <w:proofErr w:type="spellEnd"/>
      <w:r w:rsidR="009A73D5"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բովանդակության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շրջանակից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կամ</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եթե</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հարցումը</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վերաբերում</w:t>
      </w:r>
      <w:proofErr w:type="spellEnd"/>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վերջինիս</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կողմից</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առաջարկվելիք</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ապրանքների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սույն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հրավերով</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նախատեսված</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տեխնիկական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բնութագրերին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համարժեքության</w:t>
      </w:r>
      <w:proofErr w:type="spellEnd"/>
      <w:r w:rsidR="005A16C6" w:rsidRPr="00A71D81">
        <w:rPr>
          <w:rFonts w:ascii="GHEA Grapalat" w:hAnsi="GHEA Grapalat" w:cs="Sylfaen"/>
          <w:sz w:val="20"/>
          <w:lang w:val="af-ZA"/>
        </w:rPr>
        <w:t xml:space="preserve"> </w:t>
      </w:r>
      <w:proofErr w:type="spellStart"/>
      <w:r w:rsidR="005A16C6" w:rsidRPr="00A71D81">
        <w:rPr>
          <w:rFonts w:ascii="GHEA Grapalat" w:hAnsi="GHEA Grapalat" w:cs="Sylfaen"/>
          <w:sz w:val="20"/>
          <w:lang w:val="ru-RU"/>
        </w:rPr>
        <w:t>համա</w:t>
      </w:r>
      <w:proofErr w:type="spellEnd"/>
      <w:r w:rsidR="005A16C6" w:rsidRPr="00A71D81">
        <w:rPr>
          <w:rFonts w:ascii="GHEA Grapalat" w:hAnsi="GHEA Grapalat" w:cs="Sylfaen"/>
          <w:sz w:val="20"/>
          <w:lang w:val="af-ZA"/>
        </w:rPr>
        <w:softHyphen/>
      </w:r>
      <w:proofErr w:type="spellStart"/>
      <w:r w:rsidR="005A16C6" w:rsidRPr="00A71D81">
        <w:rPr>
          <w:rFonts w:ascii="GHEA Grapalat" w:hAnsi="GHEA Grapalat" w:cs="Sylfaen"/>
          <w:sz w:val="20"/>
          <w:lang w:val="ru-RU"/>
        </w:rPr>
        <w:t>պատասխանությանը</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roofErr w:type="spellStart"/>
      <w:r w:rsidR="00A4729F" w:rsidRPr="00A71D81">
        <w:rPr>
          <w:rFonts w:ascii="GHEA Grapalat" w:hAnsi="GHEA Grapalat"/>
          <w:sz w:val="20"/>
          <w:szCs w:val="20"/>
        </w:rPr>
        <w:t>Ընդ</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որում</w:t>
      </w:r>
      <w:proofErr w:type="spellEnd"/>
      <w:r w:rsidR="00A4729F" w:rsidRPr="00A71D81">
        <w:rPr>
          <w:rFonts w:ascii="GHEA Grapalat" w:hAnsi="GHEA Grapalat"/>
          <w:sz w:val="20"/>
          <w:szCs w:val="20"/>
          <w:lang w:val="af-ZA"/>
        </w:rPr>
        <w:t xml:space="preserve">, </w:t>
      </w:r>
      <w:proofErr w:type="spellStart"/>
      <w:r w:rsidR="00051B7F" w:rsidRPr="00A71D81">
        <w:rPr>
          <w:rFonts w:ascii="GHEA Grapalat" w:hAnsi="GHEA Grapalat"/>
          <w:sz w:val="20"/>
          <w:szCs w:val="20"/>
        </w:rPr>
        <w:t>մ</w:t>
      </w:r>
      <w:r w:rsidR="00A4729F" w:rsidRPr="00A71D81">
        <w:rPr>
          <w:rFonts w:ascii="GHEA Grapalat" w:hAnsi="GHEA Grapalat"/>
          <w:sz w:val="20"/>
          <w:szCs w:val="20"/>
        </w:rPr>
        <w:t>ասնակիցը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գրավոր</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ծանուցվում</w:t>
      </w:r>
      <w:proofErr w:type="spellEnd"/>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պարզաբանում</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չտրամադրելու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հիմքերի</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sz w:val="20"/>
          <w:szCs w:val="20"/>
        </w:rPr>
        <w:t>մասին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հարցումը</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ստանալու</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հաջորդող</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երկու</w:t>
      </w:r>
      <w:proofErr w:type="spellEnd"/>
      <w:r w:rsidR="00A4729F" w:rsidRPr="00A71D81">
        <w:rPr>
          <w:rFonts w:ascii="GHEA Grapalat" w:hAnsi="GHEA Grapalat" w:cs="Sylfaen"/>
          <w:sz w:val="20"/>
          <w:szCs w:val="20"/>
          <w:lang w:val="af-ZA"/>
        </w:rPr>
        <w:t xml:space="preserve"> </w:t>
      </w:r>
      <w:proofErr w:type="spellStart"/>
      <w:r w:rsidR="00A4729F" w:rsidRPr="00A71D81">
        <w:rPr>
          <w:rFonts w:ascii="GHEA Grapalat" w:hAnsi="GHEA Grapalat" w:cs="Sylfaen"/>
          <w:sz w:val="20"/>
          <w:szCs w:val="20"/>
        </w:rPr>
        <w:t>օրացուցային</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օրվա</w:t>
      </w:r>
      <w:proofErr w:type="spellEnd"/>
      <w:r w:rsidR="00A4729F" w:rsidRPr="00A71D81">
        <w:rPr>
          <w:rFonts w:ascii="GHEA Grapalat" w:hAnsi="GHEA Grapalat"/>
          <w:sz w:val="20"/>
          <w:szCs w:val="20"/>
          <w:lang w:val="af-ZA"/>
        </w:rPr>
        <w:t xml:space="preserve"> </w:t>
      </w:r>
      <w:proofErr w:type="spellStart"/>
      <w:r w:rsidR="00A4729F" w:rsidRPr="00A71D81">
        <w:rPr>
          <w:rFonts w:ascii="GHEA Grapalat" w:hAnsi="GHEA Grapalat" w:cs="Sylfaen"/>
          <w:sz w:val="20"/>
          <w:szCs w:val="20"/>
        </w:rPr>
        <w:t>ընթացքում</w:t>
      </w:r>
      <w:proofErr w:type="spellEnd"/>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proofErr w:type="spellStart"/>
      <w:r w:rsidRPr="00A71D81">
        <w:rPr>
          <w:rFonts w:ascii="GHEA Grapalat" w:hAnsi="GHEA Grapalat" w:cs="Sylfaen"/>
          <w:sz w:val="20"/>
          <w:lang w:val="ru-RU"/>
        </w:rPr>
        <w:t>Հայտերի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ներկայացման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լրանալուց</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առնվազն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հինգ</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առաջ</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հրավերում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կատարվել</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փոփոխություններ</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proofErr w:type="spellStart"/>
      <w:r w:rsidRPr="00A71D81">
        <w:rPr>
          <w:rFonts w:ascii="GHEA Grapalat" w:hAnsi="GHEA Grapalat" w:cs="Sylfaen"/>
          <w:sz w:val="20"/>
          <w:lang w:val="ru-RU"/>
        </w:rPr>
        <w:t>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հաջորդող</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երեք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օրացուցային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օրվա</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ընթացքում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փոփոխություն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կատարելու</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դրանք</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տրամադրելու</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պայմանների</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մասին</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հայտարարություն</w:t>
      </w:r>
      <w:proofErr w:type="spellEnd"/>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հրապարակվում</w:t>
      </w:r>
      <w:proofErr w:type="spellEnd"/>
      <w:r w:rsidRPr="00A71D81">
        <w:rPr>
          <w:rFonts w:ascii="GHEA Grapalat" w:hAnsi="GHEA Grapalat" w:cs="Arial Unicode"/>
          <w:sz w:val="20"/>
          <w:lang w:val="af-ZA"/>
        </w:rPr>
        <w:t xml:space="preserve"> </w:t>
      </w:r>
      <w:proofErr w:type="spellStart"/>
      <w:r w:rsidRPr="00A71D81">
        <w:rPr>
          <w:rFonts w:ascii="GHEA Grapalat" w:hAnsi="GHEA Grapalat" w:cs="Sylfaen"/>
          <w:sz w:val="20"/>
          <w:lang w:val="ru-RU"/>
        </w:rPr>
        <w:t>տեղեկագրում</w:t>
      </w:r>
      <w:proofErr w:type="spellEnd"/>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3FF7C3BE"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EBCB28D"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FD6146">
        <w:rPr>
          <w:rFonts w:ascii="GHEA Grapalat" w:hAnsi="GHEA Grapalat" w:cs="Sylfaen"/>
          <w:szCs w:val="24"/>
          <w:lang w:val="hy-AM"/>
        </w:rPr>
        <w:t>Գնանաշման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169513A1"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E71B87" w:rsidRPr="00E71B87">
        <w:rPr>
          <w:rFonts w:ascii="GHEA Grapalat" w:hAnsi="GHEA Grapalat" w:cs="Sylfaen"/>
          <w:szCs w:val="24"/>
          <w:lang w:val="hy-AM"/>
        </w:rPr>
        <w:t>7</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0F0EAD">
        <w:rPr>
          <w:rFonts w:ascii="GHEA Grapalat" w:hAnsi="GHEA Grapalat" w:cs="Sylfaen"/>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B11D10">
        <w:rPr>
          <w:rFonts w:ascii="GHEA Grapalat" w:hAnsi="GHEA Grapalat" w:cs="Sylfaen"/>
          <w:szCs w:val="24"/>
          <w:lang w:val="hy-AM"/>
        </w:rPr>
        <w:t>ՀՀ Կոտայքի մարզ, գ. Քասախ, Ս.Ջալալյան 1</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08D24185"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Pr="00E71B87">
        <w:rPr>
          <w:rFonts w:ascii="GHEA Grapalat" w:hAnsi="GHEA Grapalat" w:cs="Sylfaen"/>
          <w:szCs w:val="24"/>
          <w:lang w:val="hy-AM"/>
        </w:rPr>
        <w:t>«</w:t>
      </w:r>
      <w:r w:rsidR="00E71B87" w:rsidRPr="00E71B87">
        <w:rPr>
          <w:rFonts w:ascii="GHEA Grapalat" w:hAnsi="GHEA Grapalat" w:cs="Sylfaen"/>
          <w:szCs w:val="24"/>
          <w:lang w:val="hy-AM"/>
        </w:rPr>
        <w:t>Է.Գրիգորյանը</w:t>
      </w:r>
      <w:r w:rsidRPr="00E71B87">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3BF0F6B1"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6265F4" w:rsidRPr="00AE74A0">
        <w:rPr>
          <w:rFonts w:ascii="GHEA Grapalat" w:hAnsi="GHEA Grapalat" w:cs="Sylfaen"/>
          <w:sz w:val="20"/>
          <w:szCs w:val="24"/>
          <w:vertAlign w:val="superscript"/>
          <w:lang w:val="hy-AM" w:eastAsia="en-US"/>
        </w:rPr>
        <w:t>7</w:t>
      </w:r>
      <w:r w:rsidR="003850A0" w:rsidRPr="00AE74A0">
        <w:rPr>
          <w:rStyle w:val="af6"/>
          <w:rFonts w:ascii="GHEA Grapalat" w:hAnsi="GHEA Grapalat" w:cs="Sylfaen"/>
          <w:color w:val="FFFFFF"/>
          <w:sz w:val="20"/>
          <w:szCs w:val="24"/>
          <w:lang w:val="hy-AM" w:eastAsia="en-US"/>
        </w:rPr>
        <w:footnoteReference w:id="1"/>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lastRenderedPageBreak/>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proofErr w:type="spellStart"/>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գնային</w:t>
      </w:r>
      <w:proofErr w:type="spellEnd"/>
      <w:r w:rsidR="00A45946" w:rsidRPr="00A71D81">
        <w:rPr>
          <w:rFonts w:ascii="GHEA Grapalat" w:hAnsi="GHEA Grapalat" w:cs="Sylfaen"/>
          <w:sz w:val="20"/>
          <w:lang w:val="es-ES"/>
        </w:rPr>
        <w:t xml:space="preserve"> </w:t>
      </w:r>
      <w:proofErr w:type="spellStart"/>
      <w:r w:rsidR="00A45946" w:rsidRPr="00A71D81">
        <w:rPr>
          <w:rFonts w:ascii="GHEA Grapalat" w:hAnsi="GHEA Grapalat" w:cs="Sylfaen"/>
          <w:sz w:val="20"/>
          <w:lang w:val="ru-RU"/>
        </w:rPr>
        <w:t>առաջարկում</w:t>
      </w:r>
      <w:proofErr w:type="spellEnd"/>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proofErr w:type="spellStart"/>
      <w:r w:rsidR="00934B33" w:rsidRPr="00A71D81">
        <w:rPr>
          <w:rFonts w:ascii="GHEA Grapalat" w:hAnsi="GHEA Grapalat" w:cs="Sylfaen"/>
          <w:sz w:val="20"/>
          <w:szCs w:val="24"/>
          <w:lang w:eastAsia="en-US"/>
        </w:rPr>
        <w:t>ու</w:t>
      </w:r>
      <w:proofErr w:type="spellEnd"/>
      <w:r w:rsidR="00A45946" w:rsidRPr="00A71D81">
        <w:rPr>
          <w:rFonts w:ascii="GHEA Grapalat" w:hAnsi="GHEA Grapalat" w:cs="Sylfaen"/>
          <w:sz w:val="20"/>
          <w:szCs w:val="24"/>
          <w:lang w:val="hy-AM" w:eastAsia="en-US"/>
        </w:rPr>
        <w:t xml:space="preserve"> համեմատումն իրականացվում </w:t>
      </w:r>
      <w:proofErr w:type="spellStart"/>
      <w:r w:rsidR="00934B33" w:rsidRPr="00A71D81">
        <w:rPr>
          <w:rFonts w:ascii="GHEA Grapalat" w:hAnsi="GHEA Grapalat" w:cs="Sylfaen"/>
          <w:sz w:val="20"/>
          <w:szCs w:val="24"/>
          <w:lang w:eastAsia="en-US"/>
        </w:rPr>
        <w:t>են</w:t>
      </w:r>
      <w:proofErr w:type="spellEnd"/>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24E41D5F"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գ. գնային առաջարկում չափաբաժնի համարը սխալ է նշված, սակայն </w:t>
      </w:r>
      <w:r w:rsidR="0092394C">
        <w:rPr>
          <w:rFonts w:ascii="GHEA Grapalat" w:hAnsi="GHEA Grapalat" w:cs="Sylfaen"/>
          <w:sz w:val="20"/>
          <w:szCs w:val="24"/>
          <w:lang w:val="hy-AM" w:eastAsia="en-US"/>
        </w:rPr>
        <w:t>Սննդամթերքի</w:t>
      </w:r>
      <w:r w:rsidRPr="00A71D81">
        <w:rPr>
          <w:rFonts w:ascii="GHEA Grapalat" w:hAnsi="GHEA Grapalat" w:cs="Sylfaen"/>
          <w:sz w:val="20"/>
          <w:szCs w:val="24"/>
          <w:lang w:val="hy-AM" w:eastAsia="en-US"/>
        </w:rPr>
        <w:t xml:space="preserve">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Եթե</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կնքվելիք</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գինը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կայուն</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ապա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ներկայացվում</w:t>
      </w:r>
      <w:proofErr w:type="spellEnd"/>
      <w:r w:rsidR="00A45946" w:rsidRPr="00A71D81">
        <w:rPr>
          <w:rFonts w:ascii="GHEA Grapalat" w:hAnsi="GHEA Grapalat"/>
          <w:sz w:val="20"/>
          <w:lang w:val="es-ES"/>
        </w:rPr>
        <w:t xml:space="preserve"> է </w:t>
      </w:r>
      <w:proofErr w:type="spellStart"/>
      <w:r w:rsidR="00A45946" w:rsidRPr="00A71D81">
        <w:rPr>
          <w:rFonts w:ascii="GHEA Grapalat" w:hAnsi="GHEA Grapalat"/>
          <w:sz w:val="20"/>
          <w:lang w:val="es-ES"/>
        </w:rPr>
        <w:t>մեկ</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թվով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պայմանագրի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կատարման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համար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առաջարկվող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ընդհանուր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գնով</w:t>
      </w:r>
      <w:proofErr w:type="spellEnd"/>
      <w:r w:rsidR="00F9314A" w:rsidRPr="00A71D81">
        <w:rPr>
          <w:rFonts w:ascii="GHEA Grapalat" w:hAnsi="GHEA Grapalat"/>
          <w:sz w:val="20"/>
          <w:lang w:val="es-ES"/>
        </w:rPr>
        <w:t xml:space="preserve">: </w:t>
      </w:r>
      <w:proofErr w:type="spellStart"/>
      <w:r w:rsidR="00A45946" w:rsidRPr="00A71D81">
        <w:rPr>
          <w:rFonts w:ascii="GHEA Grapalat" w:hAnsi="GHEA Grapalat"/>
          <w:sz w:val="20"/>
          <w:lang w:val="es-ES"/>
        </w:rPr>
        <w:t>Ընդ</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որում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մասնակցից</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պահանջվել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ներկայացնի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գնային</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առաջարկի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հիմնավորումներ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որևէ</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այլ</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տիպի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տեղեկություններ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կամ</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փաստաթղթեր</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ինչպես</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նաև</w:t>
      </w:r>
      <w:proofErr w:type="spellEnd"/>
      <w:r w:rsidR="00A45946" w:rsidRPr="00A71D81">
        <w:rPr>
          <w:rFonts w:ascii="GHEA Grapalat" w:hAnsi="GHEA Grapalat"/>
          <w:sz w:val="20"/>
          <w:lang w:val="es-ES"/>
        </w:rPr>
        <w:t xml:space="preserve"> </w:t>
      </w:r>
      <w:proofErr w:type="spellStart"/>
      <w:r w:rsidR="00220C7C" w:rsidRPr="00A71D81">
        <w:rPr>
          <w:rFonts w:ascii="GHEA Grapalat" w:hAnsi="GHEA Grapalat"/>
          <w:sz w:val="20"/>
          <w:lang w:val="es-ES"/>
        </w:rPr>
        <w:t>մ</w:t>
      </w:r>
      <w:r w:rsidR="00A45946" w:rsidRPr="00A71D81">
        <w:rPr>
          <w:rFonts w:ascii="GHEA Grapalat" w:hAnsi="GHEA Grapalat"/>
          <w:sz w:val="20"/>
          <w:lang w:val="es-ES"/>
        </w:rPr>
        <w:t>ասնակցի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շահույթի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չափը</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չի</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կարող</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հրավերով</w:t>
      </w:r>
      <w:proofErr w:type="spellEnd"/>
      <w:r w:rsidR="00A45946" w:rsidRPr="00A71D81">
        <w:rPr>
          <w:rFonts w:ascii="GHEA Grapalat" w:hAnsi="GHEA Grapalat"/>
          <w:sz w:val="20"/>
          <w:lang w:val="es-ES"/>
        </w:rPr>
        <w:t xml:space="preserve"> </w:t>
      </w:r>
      <w:proofErr w:type="spellStart"/>
      <w:r w:rsidR="00A45946" w:rsidRPr="00A71D81">
        <w:rPr>
          <w:rFonts w:ascii="GHEA Grapalat" w:hAnsi="GHEA Grapalat"/>
          <w:sz w:val="20"/>
          <w:lang w:val="es-ES"/>
        </w:rPr>
        <w:t>սահմանափակվել</w:t>
      </w:r>
      <w:proofErr w:type="spellEnd"/>
      <w:r w:rsidR="00A45946" w:rsidRPr="00A71D81">
        <w:rPr>
          <w:rFonts w:ascii="GHEA Grapalat" w:hAnsi="GHEA Grapalat"/>
          <w:sz w:val="20"/>
          <w:lang w:val="es-ES"/>
        </w:rPr>
        <w:t>:</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վավեր</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համապատասխան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կնքումը</w:t>
      </w:r>
      <w:proofErr w:type="spellEnd"/>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կողմից</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մերժումը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proofErr w:type="spellStart"/>
      <w:r w:rsidR="00096865" w:rsidRPr="00A71D81">
        <w:rPr>
          <w:rFonts w:ascii="GHEA Grapalat" w:hAnsi="GHEA Grapalat" w:cs="Sylfaen"/>
          <w:i w:val="0"/>
          <w:szCs w:val="24"/>
          <w:lang w:val="ru-RU"/>
        </w:rPr>
        <w:t>ընթացակարգը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չկայացած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հայտարարվելը</w:t>
      </w:r>
      <w:proofErr w:type="spellEnd"/>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Օրենքի</w:t>
      </w:r>
      <w:proofErr w:type="spellEnd"/>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proofErr w:type="spellStart"/>
      <w:r w:rsidR="00096865" w:rsidRPr="00A71D81">
        <w:rPr>
          <w:rFonts w:ascii="GHEA Grapalat" w:hAnsi="GHEA Grapalat" w:cs="Sylfaen"/>
          <w:i w:val="0"/>
          <w:szCs w:val="24"/>
          <w:lang w:val="ru-RU"/>
        </w:rPr>
        <w:t>րդ</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հոդվածի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w:t>
      </w:r>
      <w:proofErr w:type="spellEnd"/>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proofErr w:type="spellStart"/>
      <w:r w:rsidR="00096865" w:rsidRPr="00A71D81">
        <w:rPr>
          <w:rFonts w:ascii="GHEA Grapalat" w:hAnsi="GHEA Grapalat" w:cs="Sylfaen"/>
          <w:i w:val="0"/>
          <w:szCs w:val="24"/>
          <w:lang w:val="ru-RU"/>
        </w:rPr>
        <w:t>ասնակիցը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մինչև</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սույն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հրավերի</w:t>
      </w:r>
      <w:proofErr w:type="spellEnd"/>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proofErr w:type="spellStart"/>
      <w:r w:rsidR="00096865" w:rsidRPr="00A71D81">
        <w:rPr>
          <w:rFonts w:ascii="GHEA Grapalat" w:hAnsi="GHEA Grapalat" w:cs="Sylfaen"/>
          <w:i w:val="0"/>
          <w:szCs w:val="24"/>
          <w:lang w:val="ru-RU"/>
        </w:rPr>
        <w:t>կետում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նշված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վերջնաժամկետը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հետ</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վերցնել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իր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հայտը</w:t>
      </w:r>
      <w:proofErr w:type="spellEnd"/>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6E44592A" w14:textId="1F1D3541" w:rsidR="00074278" w:rsidRPr="006D2E03" w:rsidRDefault="00041323" w:rsidP="00E71B87">
      <w:pPr>
        <w:ind w:firstLine="567"/>
        <w:jc w:val="center"/>
        <w:rPr>
          <w:rFonts w:ascii="GHEA Grapalat" w:hAnsi="GHEA Grapalat" w:cs="Sylfaen"/>
          <w:sz w:val="20"/>
          <w:lang w:val="af-ZA"/>
        </w:rPr>
      </w:pPr>
      <w:r w:rsidRPr="00A71D81">
        <w:rPr>
          <w:rFonts w:ascii="GHEA Grapalat" w:hAnsi="GHEA Grapalat"/>
          <w:b/>
          <w:sz w:val="20"/>
          <w:lang w:val="af-ZA"/>
        </w:rPr>
        <w:br w:type="page"/>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508D222" w:rsidR="004348F9" w:rsidRPr="008F1434" w:rsidRDefault="00FD2748" w:rsidP="004348F9">
      <w:pPr>
        <w:pStyle w:val="23"/>
        <w:spacing w:line="240" w:lineRule="auto"/>
        <w:ind w:firstLine="567"/>
        <w:rPr>
          <w:rFonts w:ascii="GHEA Grapalat" w:hAnsi="GHEA Grapalat" w:cs="Sylfaen"/>
          <w:szCs w:val="24"/>
        </w:rPr>
      </w:pPr>
      <w:r w:rsidRPr="006D2E03">
        <w:rPr>
          <w:rFonts w:ascii="GHEA Grapalat" w:hAnsi="GHEA Grapalat"/>
        </w:rPr>
        <w:t>8</w:t>
      </w:r>
      <w:r w:rsidR="00096865" w:rsidRPr="006D2E03">
        <w:rPr>
          <w:rFonts w:ascii="GHEA Grapalat" w:hAnsi="GHEA Grapalat"/>
        </w:rPr>
        <w:t xml:space="preserve">.1 </w:t>
      </w:r>
      <w:proofErr w:type="spellStart"/>
      <w:r w:rsidR="002C3CAA" w:rsidRPr="006D2E03">
        <w:rPr>
          <w:rFonts w:ascii="GHEA Grapalat" w:hAnsi="GHEA Grapalat" w:cs="Sylfaen"/>
          <w:lang w:val="ru-RU"/>
        </w:rPr>
        <w:t>Հայտերի</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բացումը</w:t>
      </w:r>
      <w:proofErr w:type="spellEnd"/>
      <w:r w:rsidR="002C3CAA" w:rsidRPr="006D2E03">
        <w:rPr>
          <w:rFonts w:ascii="GHEA Grapalat" w:hAnsi="GHEA Grapalat" w:cs="Sylfaen"/>
        </w:rPr>
        <w:t xml:space="preserve"> </w:t>
      </w:r>
      <w:proofErr w:type="spellStart"/>
      <w:r w:rsidR="002C3CAA" w:rsidRPr="006D2E03">
        <w:rPr>
          <w:rFonts w:ascii="GHEA Grapalat" w:hAnsi="GHEA Grapalat" w:cs="Sylfaen"/>
          <w:lang w:val="ru-RU"/>
        </w:rPr>
        <w:t>կկատարվի</w:t>
      </w:r>
      <w:proofErr w:type="spellEnd"/>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proofErr w:type="spellStart"/>
      <w:r w:rsidR="004348F9" w:rsidRPr="006D2E03">
        <w:rPr>
          <w:rFonts w:ascii="GHEA Grapalat" w:hAnsi="GHEA Grapalat" w:cs="Sylfaen"/>
          <w:szCs w:val="24"/>
          <w:lang w:val="ru-RU"/>
        </w:rPr>
        <w:t>սույն</w:t>
      </w:r>
      <w:proofErr w:type="spellEnd"/>
      <w:r w:rsidR="004348F9" w:rsidRPr="006D2E03">
        <w:rPr>
          <w:rFonts w:ascii="GHEA Grapalat" w:hAnsi="GHEA Grapalat" w:cs="Sylfaen"/>
          <w:szCs w:val="24"/>
        </w:rPr>
        <w:t xml:space="preserve"> </w:t>
      </w:r>
      <w:proofErr w:type="spellStart"/>
      <w:r w:rsidR="004348F9" w:rsidRPr="006D2E03">
        <w:rPr>
          <w:rFonts w:ascii="GHEA Grapalat" w:hAnsi="GHEA Grapalat" w:cs="Sylfaen"/>
          <w:szCs w:val="24"/>
          <w:lang w:val="ru-RU"/>
        </w:rPr>
        <w:t>ընթացակարգի</w:t>
      </w:r>
      <w:proofErr w:type="spellEnd"/>
      <w:r w:rsidR="004348F9" w:rsidRPr="006D2E03">
        <w:rPr>
          <w:rFonts w:ascii="GHEA Grapalat" w:hAnsi="GHEA Grapalat" w:cs="Sylfaen"/>
          <w:szCs w:val="24"/>
        </w:rPr>
        <w:t xml:space="preserve"> </w:t>
      </w:r>
      <w:proofErr w:type="spellStart"/>
      <w:r w:rsidR="004348F9" w:rsidRPr="00E71B87">
        <w:rPr>
          <w:rFonts w:ascii="GHEA Grapalat" w:hAnsi="GHEA Grapalat" w:cs="Sylfaen"/>
          <w:szCs w:val="24"/>
          <w:lang w:val="en-US"/>
        </w:rPr>
        <w:t>հայտարարությունը</w:t>
      </w:r>
      <w:proofErr w:type="spellEnd"/>
      <w:r w:rsidR="004348F9" w:rsidRPr="008F1434">
        <w:rPr>
          <w:rFonts w:ascii="GHEA Grapalat" w:hAnsi="GHEA Grapalat" w:cs="Sylfaen"/>
          <w:szCs w:val="24"/>
        </w:rPr>
        <w:t xml:space="preserve"> </w:t>
      </w:r>
      <w:r w:rsidR="004348F9" w:rsidRPr="00E71B87">
        <w:rPr>
          <w:rFonts w:ascii="GHEA Grapalat" w:hAnsi="GHEA Grapalat" w:cs="Sylfaen"/>
          <w:szCs w:val="24"/>
          <w:lang w:val="en-US"/>
        </w:rPr>
        <w:t>և</w:t>
      </w:r>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հրավերը</w:t>
      </w:r>
      <w:proofErr w:type="spellEnd"/>
      <w:r w:rsidR="004348F9" w:rsidRPr="008F1434">
        <w:rPr>
          <w:rFonts w:ascii="GHEA Grapalat" w:hAnsi="GHEA Grapalat" w:cs="Sylfaen"/>
          <w:szCs w:val="24"/>
        </w:rPr>
        <w:t xml:space="preserve"> </w:t>
      </w:r>
      <w:proofErr w:type="spellStart"/>
      <w:r w:rsidR="00627351" w:rsidRPr="006D2E03">
        <w:rPr>
          <w:rFonts w:ascii="GHEA Grapalat" w:hAnsi="GHEA Grapalat" w:cs="Sylfaen"/>
          <w:szCs w:val="24"/>
          <w:lang w:val="en-US"/>
        </w:rPr>
        <w:t>տեղեկագրում</w:t>
      </w:r>
      <w:proofErr w:type="spellEnd"/>
      <w:r w:rsidR="004348F9" w:rsidRPr="008F1434">
        <w:rPr>
          <w:rFonts w:ascii="GHEA Grapalat" w:hAnsi="GHEA Grapalat" w:cs="Sylfaen"/>
          <w:szCs w:val="24"/>
        </w:rPr>
        <w:t xml:space="preserve"> </w:t>
      </w:r>
      <w:proofErr w:type="spellStart"/>
      <w:r w:rsidR="004348F9" w:rsidRPr="006D2E03">
        <w:rPr>
          <w:rFonts w:ascii="GHEA Grapalat" w:hAnsi="GHEA Grapalat" w:cs="Sylfaen"/>
          <w:szCs w:val="24"/>
          <w:lang w:val="en-US"/>
        </w:rPr>
        <w:t>հ</w:t>
      </w:r>
      <w:r w:rsidR="004348F9" w:rsidRPr="00E71B87">
        <w:rPr>
          <w:rFonts w:ascii="GHEA Grapalat" w:hAnsi="GHEA Grapalat" w:cs="Sylfaen"/>
          <w:szCs w:val="24"/>
          <w:lang w:val="en-US"/>
        </w:rPr>
        <w:t>րապարակվելու</w:t>
      </w:r>
      <w:proofErr w:type="spellEnd"/>
      <w:r w:rsidR="004348F9" w:rsidRPr="008F1434">
        <w:rPr>
          <w:rFonts w:ascii="GHEA Grapalat" w:hAnsi="GHEA Grapalat" w:cs="Sylfaen"/>
          <w:szCs w:val="24"/>
        </w:rPr>
        <w:t xml:space="preserve"> </w:t>
      </w:r>
      <w:proofErr w:type="spellStart"/>
      <w:r w:rsidR="004348F9" w:rsidRPr="006D2E03">
        <w:rPr>
          <w:rFonts w:ascii="GHEA Grapalat" w:hAnsi="GHEA Grapalat" w:cs="Sylfaen"/>
          <w:szCs w:val="24"/>
          <w:lang w:val="en-US"/>
        </w:rPr>
        <w:t>օրվանից</w:t>
      </w:r>
      <w:proofErr w:type="spellEnd"/>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հաշված</w:t>
      </w:r>
      <w:proofErr w:type="spellEnd"/>
      <w:r w:rsidR="004348F9" w:rsidRPr="008F1434">
        <w:rPr>
          <w:rFonts w:ascii="GHEA Grapalat" w:hAnsi="GHEA Grapalat" w:cs="Sylfaen"/>
          <w:szCs w:val="24"/>
        </w:rPr>
        <w:t xml:space="preserve"> «</w:t>
      </w:r>
      <w:r w:rsidR="00E71B87" w:rsidRPr="008F1434">
        <w:rPr>
          <w:rFonts w:ascii="GHEA Grapalat" w:hAnsi="GHEA Grapalat" w:cs="Sylfaen"/>
          <w:szCs w:val="24"/>
        </w:rPr>
        <w:t>7</w:t>
      </w:r>
      <w:r w:rsidR="004348F9" w:rsidRPr="008F1434">
        <w:rPr>
          <w:rFonts w:ascii="GHEA Grapalat" w:hAnsi="GHEA Grapalat" w:cs="Sylfaen"/>
          <w:szCs w:val="24"/>
        </w:rPr>
        <w:t>»</w:t>
      </w:r>
      <w:proofErr w:type="spellStart"/>
      <w:r w:rsidR="004348F9" w:rsidRPr="00E71B87">
        <w:rPr>
          <w:rFonts w:ascii="GHEA Grapalat" w:hAnsi="GHEA Grapalat" w:cs="Sylfaen"/>
          <w:szCs w:val="24"/>
          <w:lang w:val="en-US"/>
        </w:rPr>
        <w:t>րդ</w:t>
      </w:r>
      <w:proofErr w:type="spellEnd"/>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օրվա</w:t>
      </w:r>
      <w:proofErr w:type="spellEnd"/>
      <w:r w:rsidR="004348F9" w:rsidRPr="008F1434">
        <w:rPr>
          <w:rFonts w:ascii="GHEA Grapalat" w:hAnsi="GHEA Grapalat" w:cs="Sylfaen"/>
          <w:szCs w:val="24"/>
        </w:rPr>
        <w:t xml:space="preserve"> </w:t>
      </w:r>
      <w:proofErr w:type="spellStart"/>
      <w:r w:rsidR="004348F9" w:rsidRPr="00E71B87">
        <w:rPr>
          <w:rFonts w:ascii="GHEA Grapalat" w:hAnsi="GHEA Grapalat" w:cs="Sylfaen"/>
          <w:szCs w:val="24"/>
          <w:lang w:val="en-US"/>
        </w:rPr>
        <w:t>ժամը</w:t>
      </w:r>
      <w:proofErr w:type="spellEnd"/>
      <w:r w:rsidR="004348F9" w:rsidRPr="008F1434">
        <w:rPr>
          <w:rFonts w:ascii="GHEA Grapalat" w:hAnsi="GHEA Grapalat" w:cs="Sylfaen"/>
          <w:szCs w:val="24"/>
        </w:rPr>
        <w:t xml:space="preserve"> «</w:t>
      </w:r>
      <w:r w:rsidR="000F0EAD">
        <w:rPr>
          <w:rFonts w:ascii="GHEA Grapalat" w:hAnsi="GHEA Grapalat" w:cs="Sylfaen"/>
          <w:szCs w:val="24"/>
        </w:rPr>
        <w:t>11։00</w:t>
      </w:r>
      <w:r w:rsidR="004348F9" w:rsidRPr="008F1434">
        <w:rPr>
          <w:rFonts w:ascii="GHEA Grapalat" w:hAnsi="GHEA Grapalat" w:cs="Sylfaen"/>
          <w:szCs w:val="24"/>
        </w:rPr>
        <w:t xml:space="preserve"> »-</w:t>
      </w:r>
      <w:proofErr w:type="spellStart"/>
      <w:r w:rsidR="004348F9" w:rsidRPr="006D2E03">
        <w:rPr>
          <w:rFonts w:ascii="GHEA Grapalat" w:hAnsi="GHEA Grapalat" w:cs="Sylfaen"/>
          <w:szCs w:val="24"/>
          <w:lang w:val="en-US"/>
        </w:rPr>
        <w:t>ի</w:t>
      </w:r>
      <w:r w:rsidR="004348F9" w:rsidRPr="00E71B87">
        <w:rPr>
          <w:rFonts w:ascii="GHEA Grapalat" w:hAnsi="GHEA Grapalat" w:cs="Sylfaen"/>
          <w:szCs w:val="24"/>
          <w:lang w:val="en-US"/>
        </w:rPr>
        <w:t>ն</w:t>
      </w:r>
      <w:proofErr w:type="spellEnd"/>
      <w:r w:rsidR="004348F9" w:rsidRPr="00E71B87">
        <w:rPr>
          <w:rFonts w:ascii="GHEA Grapalat" w:hAnsi="GHEA Grapalat" w:cs="Sylfaen"/>
          <w:szCs w:val="24"/>
          <w:lang w:val="en-US"/>
        </w:rPr>
        <w:t>։</w:t>
      </w:r>
      <w:r w:rsidR="004348F9" w:rsidRPr="008F1434">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proofErr w:type="spellStart"/>
      <w:r w:rsidRPr="006D2E03">
        <w:rPr>
          <w:rFonts w:ascii="GHEA Grapalat" w:hAnsi="GHEA Grapalat" w:cs="Sylfaen"/>
          <w:sz w:val="20"/>
          <w:lang w:val="ru-RU"/>
        </w:rPr>
        <w:t>Հայտերի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բացման</w:t>
      </w:r>
      <w:proofErr w:type="spellEnd"/>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proofErr w:type="spellStart"/>
      <w:r w:rsidRPr="006D2E03">
        <w:rPr>
          <w:rFonts w:ascii="GHEA Grapalat" w:hAnsi="GHEA Grapalat" w:cs="Sylfaen"/>
          <w:sz w:val="20"/>
        </w:rPr>
        <w:t>գնահատման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նիստում</w:t>
      </w:r>
      <w:proofErr w:type="spellEnd"/>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proofErr w:type="spellStart"/>
      <w:r w:rsidRPr="006D2E03">
        <w:rPr>
          <w:rFonts w:ascii="GHEA Grapalat" w:hAnsi="GHEA Grapalat" w:cs="Sylfaen"/>
          <w:sz w:val="20"/>
        </w:rPr>
        <w:t>հանձնաժողովի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նախագահը</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proofErr w:type="spellStart"/>
      <w:r w:rsidRPr="006D2E03">
        <w:rPr>
          <w:rFonts w:ascii="GHEA Grapalat" w:hAnsi="GHEA Grapalat" w:cs="Sylfaen"/>
          <w:sz w:val="20"/>
        </w:rPr>
        <w:t>սույն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ընթացակարգի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շրջանակում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գնվելիք</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ապրանքների</w:t>
      </w:r>
      <w:proofErr w:type="spellEnd"/>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proofErr w:type="spellStart"/>
      <w:r w:rsidRPr="006D2E03">
        <w:rPr>
          <w:rFonts w:ascii="GHEA Grapalat" w:hAnsi="GHEA Grapalat" w:cs="Sylfaen"/>
          <w:sz w:val="20"/>
        </w:rPr>
        <w:t>ինչպես</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rPr>
        <w:t>նաև</w:t>
      </w:r>
      <w:proofErr w:type="spellEnd"/>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proofErr w:type="spellStart"/>
      <w:r w:rsidRPr="00A71D81">
        <w:rPr>
          <w:rFonts w:ascii="GHEA Grapalat" w:hAnsi="GHEA Grapalat" w:cs="Sylfaen"/>
          <w:sz w:val="20"/>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ընթացակարգի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չափաբաժինների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քանակը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յոթանասունհինգը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չգերազանցելու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w:t>
      </w:r>
      <w:r w:rsidR="009A796C" w:rsidRPr="00A71D81">
        <w:rPr>
          <w:rFonts w:ascii="GHEA Grapalat" w:hAnsi="GHEA Grapalat" w:cs="Sylfaen"/>
          <w:sz w:val="20"/>
        </w:rPr>
        <w:t>այտերի</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գնահատումն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իրականացվում</w:t>
      </w:r>
      <w:proofErr w:type="spellEnd"/>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դրանց</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ներկայացման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վերջնաժամկետը</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լրանալու</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օրվանից</w:t>
      </w:r>
      <w:proofErr w:type="spellEnd"/>
      <w:r w:rsidR="009A796C" w:rsidRPr="00A71D81">
        <w:rPr>
          <w:rFonts w:ascii="GHEA Grapalat" w:hAnsi="GHEA Grapalat" w:cs="Sylfaen"/>
          <w:sz w:val="20"/>
          <w:lang w:val="af-ZA"/>
        </w:rPr>
        <w:t xml:space="preserve"> </w:t>
      </w:r>
      <w:proofErr w:type="spellStart"/>
      <w:proofErr w:type="gramStart"/>
      <w:r w:rsidR="009A796C" w:rsidRPr="00A71D81">
        <w:rPr>
          <w:rFonts w:ascii="GHEA Grapalat" w:hAnsi="GHEA Grapalat" w:cs="Sylfaen"/>
          <w:sz w:val="20"/>
        </w:rPr>
        <w:t>հաշված</w:t>
      </w:r>
      <w:proofErr w:type="spellEnd"/>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տաս</w:t>
      </w:r>
      <w:proofErr w:type="spellEnd"/>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գերազանցելու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rPr>
        <w:t>՝</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աշխատանքային</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օրվա</w:t>
      </w:r>
      <w:proofErr w:type="spellEnd"/>
      <w:r w:rsidR="009A796C" w:rsidRPr="00A71D81">
        <w:rPr>
          <w:rFonts w:ascii="GHEA Grapalat" w:hAnsi="GHEA Grapalat" w:cs="Sylfaen"/>
          <w:sz w:val="20"/>
          <w:lang w:val="af-ZA"/>
        </w:rPr>
        <w:t xml:space="preserve"> </w:t>
      </w:r>
      <w:proofErr w:type="spellStart"/>
      <w:r w:rsidR="009A796C" w:rsidRPr="00A71D81">
        <w:rPr>
          <w:rFonts w:ascii="GHEA Grapalat" w:hAnsi="GHEA Grapalat" w:cs="Sylfaen"/>
          <w:sz w:val="20"/>
        </w:rPr>
        <w:t>ընթացքում</w:t>
      </w:r>
      <w:proofErr w:type="spellEnd"/>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proofErr w:type="spellStart"/>
      <w:r w:rsidRPr="00A71D81">
        <w:rPr>
          <w:rFonts w:ascii="GHEA Grapalat" w:hAnsi="GHEA Grapalat" w:cs="Sylfaen"/>
          <w:sz w:val="20"/>
        </w:rPr>
        <w:t>Բավարար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հրավերով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նախատեսված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պայմաններին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համապատասխանող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հակառակ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դեպքում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հայտերը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գնահատվում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անբավարար</w:t>
      </w:r>
      <w:proofErr w:type="spellEnd"/>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proofErr w:type="spellStart"/>
      <w:r w:rsidRPr="00A71D81">
        <w:rPr>
          <w:rFonts w:ascii="GHEA Grapalat" w:hAnsi="GHEA Grapalat" w:cs="Sylfaen"/>
          <w:sz w:val="20"/>
        </w:rPr>
        <w:t>մերժվում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rPr>
        <w:t>են</w:t>
      </w:r>
      <w:proofErr w:type="spellEnd"/>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B46279" w:rsidRPr="00A71D81">
        <w:rPr>
          <w:rFonts w:ascii="GHEA Grapalat" w:hAnsi="GHEA Grapalat" w:cs="Sylfaen"/>
          <w:sz w:val="20"/>
        </w:rPr>
        <w:t>Ընդ</w:t>
      </w:r>
      <w:proofErr w:type="spellEnd"/>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proofErr w:type="spellStart"/>
      <w:r w:rsidR="00B46279" w:rsidRPr="00A71D81">
        <w:rPr>
          <w:rFonts w:ascii="GHEA Grapalat" w:hAnsi="GHEA Grapalat" w:cs="Sylfaen"/>
          <w:sz w:val="20"/>
        </w:rPr>
        <w:t>որոնցում</w:t>
      </w:r>
      <w:proofErr w:type="spellEnd"/>
      <w:r w:rsidR="00B46279"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բացակայում</w:t>
      </w:r>
      <w:proofErr w:type="spellEnd"/>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գնային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proofErr w:type="spellEnd"/>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կամ</w:t>
      </w:r>
      <w:proofErr w:type="spellEnd"/>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proofErr w:type="spellStart"/>
      <w:r w:rsidR="00ED6836" w:rsidRPr="00A71D81">
        <w:rPr>
          <w:rFonts w:ascii="GHEA Grapalat" w:hAnsi="GHEA Grapalat" w:cs="Sylfaen"/>
          <w:sz w:val="20"/>
        </w:rPr>
        <w:t>ներկայացված</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են</w:t>
      </w:r>
      <w:proofErr w:type="spellEnd"/>
      <w:r w:rsidR="00B1695D"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հրավերի</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պահանջներին</w:t>
      </w:r>
      <w:proofErr w:type="spellEnd"/>
      <w:r w:rsidR="00ED6836" w:rsidRPr="00A71D81">
        <w:rPr>
          <w:rFonts w:ascii="GHEA Grapalat" w:hAnsi="GHEA Grapalat" w:cs="Sylfaen"/>
          <w:sz w:val="20"/>
          <w:lang w:val="af-ZA"/>
        </w:rPr>
        <w:t xml:space="preserve"> </w:t>
      </w:r>
      <w:proofErr w:type="spellStart"/>
      <w:r w:rsidR="00ED6836" w:rsidRPr="00A71D81">
        <w:rPr>
          <w:rFonts w:ascii="GHEA Grapalat" w:hAnsi="GHEA Grapalat" w:cs="Sylfaen"/>
          <w:sz w:val="20"/>
        </w:rPr>
        <w:t>անհամապատասխան</w:t>
      </w:r>
      <w:proofErr w:type="spellEnd"/>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մասնակիցը</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բավարար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գնահատված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հայտեր</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մասնակիցների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թվից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նվազագույն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ներկայացրած</w:t>
      </w:r>
      <w:proofErr w:type="spellEnd"/>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proofErr w:type="spellStart"/>
      <w:r w:rsidR="00153C87" w:rsidRPr="00A71D81">
        <w:rPr>
          <w:rFonts w:ascii="GHEA Grapalat" w:hAnsi="GHEA Grapalat" w:cs="Sylfaen"/>
          <w:szCs w:val="24"/>
          <w:lang w:val="ru-RU"/>
        </w:rPr>
        <w:t>ասնակցին</w:t>
      </w:r>
      <w:proofErr w:type="spellEnd"/>
      <w:r w:rsidR="00153C87"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նախապատվություն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տալու</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սկզբունքով</w:t>
      </w:r>
      <w:proofErr w:type="spellEnd"/>
      <w:r w:rsidR="00B514E8" w:rsidRPr="00A71D81">
        <w:rPr>
          <w:rFonts w:ascii="GHEA Grapalat" w:hAnsi="GHEA Grapalat" w:cs="Sylfaen"/>
          <w:szCs w:val="24"/>
          <w:lang w:val="ru-RU"/>
        </w:rPr>
        <w:t>։</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Ընդ</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հանձնաժողովի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կողմից</w:t>
      </w:r>
      <w:proofErr w:type="spellEnd"/>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proofErr w:type="spellStart"/>
      <w:r w:rsidR="00B514E8" w:rsidRPr="00A71D81">
        <w:rPr>
          <w:rFonts w:ascii="GHEA Grapalat" w:hAnsi="GHEA Grapalat" w:cs="Sylfaen"/>
          <w:szCs w:val="24"/>
          <w:lang w:val="ru-RU"/>
        </w:rPr>
        <w:t>մասնակիցներին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որոշելիս</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գնային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առաջարկների</w:t>
      </w:r>
      <w:proofErr w:type="spellEnd"/>
      <w:r w:rsidR="00B514E8" w:rsidRPr="00A71D81">
        <w:rPr>
          <w:rFonts w:ascii="GHEA Grapalat" w:hAnsi="GHEA Grapalat" w:cs="Sylfaen"/>
          <w:szCs w:val="24"/>
        </w:rPr>
        <w:t xml:space="preserve"> գնահատումը և </w:t>
      </w:r>
      <w:proofErr w:type="spellStart"/>
      <w:r w:rsidR="00B514E8" w:rsidRPr="00A71D81">
        <w:rPr>
          <w:rFonts w:ascii="GHEA Grapalat" w:hAnsi="GHEA Grapalat" w:cs="Sylfaen"/>
          <w:szCs w:val="24"/>
          <w:lang w:val="ru-RU"/>
        </w:rPr>
        <w:t>համեմատումն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իրականացվում</w:t>
      </w:r>
      <w:proofErr w:type="spellEnd"/>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առանց</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սույն</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հրավերի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մասի</w:t>
      </w:r>
      <w:proofErr w:type="spellEnd"/>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կետում</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նշված</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հարկի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գումարի</w:t>
      </w:r>
      <w:proofErr w:type="spellEnd"/>
      <w:r w:rsidR="00B514E8" w:rsidRPr="00A71D81">
        <w:rPr>
          <w:rFonts w:ascii="GHEA Grapalat" w:hAnsi="GHEA Grapalat" w:cs="Sylfaen"/>
          <w:szCs w:val="24"/>
        </w:rPr>
        <w:t xml:space="preserve"> </w:t>
      </w:r>
      <w:proofErr w:type="spellStart"/>
      <w:r w:rsidR="00B514E8" w:rsidRPr="00A71D81">
        <w:rPr>
          <w:rFonts w:ascii="GHEA Grapalat" w:hAnsi="GHEA Grapalat" w:cs="Sylfaen"/>
          <w:szCs w:val="24"/>
          <w:lang w:val="ru-RU"/>
        </w:rPr>
        <w:t>հաշվարկման</w:t>
      </w:r>
      <w:proofErr w:type="spellEnd"/>
      <w:r w:rsidR="00F61898" w:rsidRPr="00A71D81">
        <w:rPr>
          <w:rFonts w:ascii="GHEA Grapalat" w:hAnsi="GHEA Grapalat" w:cs="Sylfaen"/>
          <w:lang w:val="hy-AM"/>
        </w:rPr>
        <w:t>:</w:t>
      </w:r>
    </w:p>
    <w:p w14:paraId="54BA13F4"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Եթե</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առաջարկվող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գները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ներկայացված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երկու</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արժույթներով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ապա</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համեմատվում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Հայաստանի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Հանրապետության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դրամով</w:t>
      </w:r>
      <w:proofErr w:type="spellEnd"/>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096865" w:rsidRPr="00A71D81">
        <w:rPr>
          <w:rFonts w:ascii="GHEA Grapalat" w:hAnsi="GHEA Grapalat" w:cs="Sylfaen"/>
          <w:i w:val="0"/>
          <w:szCs w:val="24"/>
          <w:lang w:val="af-ZA"/>
        </w:rPr>
        <w:t xml:space="preserve"> </w:t>
      </w:r>
      <w:r w:rsidR="00616808" w:rsidRPr="00A71D81">
        <w:rPr>
          <w:rFonts w:ascii="GHEA Grapalat" w:hAnsi="GHEA Grapalat" w:cs="Sylfaen"/>
          <w:i w:val="0"/>
          <w:szCs w:val="24"/>
          <w:vertAlign w:val="superscript"/>
          <w:lang w:val="af-ZA"/>
        </w:rPr>
        <w:t>1</w:t>
      </w:r>
      <w:r w:rsidR="006265F4" w:rsidRPr="00A71D81">
        <w:rPr>
          <w:rFonts w:ascii="GHEA Grapalat" w:hAnsi="GHEA Grapalat" w:cs="Sylfaen"/>
          <w:i w:val="0"/>
          <w:szCs w:val="24"/>
          <w:vertAlign w:val="superscript"/>
          <w:lang w:val="af-ZA"/>
        </w:rPr>
        <w:t>0</w:t>
      </w:r>
      <w:r w:rsidR="00F11794" w:rsidRPr="00A71D81">
        <w:rPr>
          <w:rStyle w:val="af6"/>
          <w:rFonts w:ascii="GHEA Grapalat" w:hAnsi="GHEA Grapalat" w:cs="Sylfaen"/>
          <w:i w:val="0"/>
          <w:color w:val="FFFFFF"/>
          <w:szCs w:val="24"/>
          <w:lang w:val="af-ZA"/>
        </w:rPr>
        <w:footnoteReference w:id="2"/>
      </w:r>
      <w:r w:rsidR="00F11794"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փոխարժեքով</w:t>
      </w:r>
      <w:proofErr w:type="spellEnd"/>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proofErr w:type="spellStart"/>
      <w:r w:rsidR="00973FB1" w:rsidRPr="00A71D81">
        <w:rPr>
          <w:rFonts w:ascii="GHEA Grapalat" w:hAnsi="GHEA Grapalat" w:cs="Sylfaen"/>
          <w:sz w:val="20"/>
          <w:szCs w:val="24"/>
          <w:lang w:val="ru-RU" w:eastAsia="en-US"/>
        </w:rPr>
        <w:t>անձնաժողովը</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հրավերի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պահանջների</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նկատմամբ</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բավարար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գնահատված</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հայտեր</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ներկայացրած</w:t>
      </w:r>
      <w:proofErr w:type="spellEnd"/>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proofErr w:type="spellStart"/>
      <w:r w:rsidR="00973FB1" w:rsidRPr="00A71D81">
        <w:rPr>
          <w:rFonts w:ascii="GHEA Grapalat" w:hAnsi="GHEA Grapalat" w:cs="Sylfaen"/>
          <w:sz w:val="20"/>
          <w:szCs w:val="24"/>
          <w:lang w:val="ru-RU" w:eastAsia="en-US"/>
        </w:rPr>
        <w:t>ասնակիցներից</w:t>
      </w:r>
      <w:proofErr w:type="spellEnd"/>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որոշում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proofErr w:type="spellStart"/>
      <w:r w:rsidR="00973FB1" w:rsidRPr="00A71D81">
        <w:rPr>
          <w:rFonts w:ascii="GHEA Grapalat" w:hAnsi="GHEA Grapalat" w:cs="Sylfaen"/>
          <w:sz w:val="20"/>
          <w:szCs w:val="24"/>
          <w:lang w:val="ru-RU" w:eastAsia="en-US"/>
        </w:rPr>
        <w:t>հայտարարում</w:t>
      </w:r>
      <w:proofErr w:type="spellEnd"/>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proofErr w:type="spellStart"/>
      <w:r w:rsidR="00973FB1" w:rsidRPr="00A71D81">
        <w:rPr>
          <w:rFonts w:ascii="GHEA Grapalat" w:hAnsi="GHEA Grapalat" w:cs="Sylfaen"/>
          <w:sz w:val="20"/>
          <w:szCs w:val="24"/>
          <w:lang w:val="ru-RU" w:eastAsia="en-US"/>
        </w:rPr>
        <w:t>մասնակիցներին</w:t>
      </w:r>
      <w:proofErr w:type="spellEnd"/>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Ապրանքների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գնման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դեպքում</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հանձնաժողովը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գնահատում</w:t>
      </w:r>
      <w:proofErr w:type="spellEnd"/>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նաև</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ներկայացված</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ապրանքի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ամբողջական</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նկարագրերի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համապատասխանությունը</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հրավերի</w:t>
      </w:r>
      <w:proofErr w:type="spellEnd"/>
      <w:r w:rsidR="00D32414" w:rsidRPr="00A71D81">
        <w:rPr>
          <w:rFonts w:ascii="GHEA Grapalat" w:hAnsi="GHEA Grapalat" w:cs="Sylfaen"/>
          <w:sz w:val="20"/>
          <w:szCs w:val="24"/>
          <w:lang w:val="af-ZA" w:eastAsia="en-US"/>
        </w:rPr>
        <w:t xml:space="preserve"> </w:t>
      </w:r>
      <w:proofErr w:type="spellStart"/>
      <w:r w:rsidR="00D32414" w:rsidRPr="00A71D81">
        <w:rPr>
          <w:rFonts w:ascii="GHEA Grapalat" w:hAnsi="GHEA Grapalat" w:cs="Sylfaen"/>
          <w:sz w:val="20"/>
          <w:szCs w:val="24"/>
          <w:lang w:val="ru-RU" w:eastAsia="en-US"/>
        </w:rPr>
        <w:t>պահանջներին</w:t>
      </w:r>
      <w:proofErr w:type="spellEnd"/>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Առաջարկված</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նվազագույն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գների</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հավասարության</w:t>
      </w:r>
      <w:proofErr w:type="spellEnd"/>
      <w:r w:rsidR="009B6D58" w:rsidRPr="00A71D81">
        <w:rPr>
          <w:rFonts w:ascii="GHEA Grapalat" w:hAnsi="GHEA Grapalat" w:cs="Sylfaen"/>
          <w:sz w:val="20"/>
          <w:szCs w:val="24"/>
          <w:lang w:val="af-ZA" w:eastAsia="en-US"/>
        </w:rPr>
        <w:t xml:space="preserve"> </w:t>
      </w:r>
      <w:proofErr w:type="spellStart"/>
      <w:r w:rsidR="009B6D58" w:rsidRPr="00A71D81">
        <w:rPr>
          <w:rFonts w:ascii="GHEA Grapalat" w:hAnsi="GHEA Grapalat" w:cs="Sylfaen"/>
          <w:sz w:val="20"/>
          <w:szCs w:val="24"/>
          <w:lang w:val="ru-RU" w:eastAsia="en-US"/>
        </w:rPr>
        <w:t>դեպքում</w:t>
      </w:r>
      <w:proofErr w:type="spellEnd"/>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որոշելու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նպատակով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նիստում</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հետ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համապատասխան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լիազորություն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ունեցող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ներկայացուցիչները</w:t>
      </w:r>
      <w:proofErr w:type="spellEnd"/>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հակառակ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դեպքում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նիստը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կասեցվում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մեկ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ընթացքում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հանձնաժողովի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քարտուղարը</w:t>
      </w:r>
      <w:proofErr w:type="spellEnd"/>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proofErr w:type="spellStart"/>
      <w:r w:rsidR="00143E8C" w:rsidRPr="00A71D81">
        <w:rPr>
          <w:rFonts w:ascii="GHEA Grapalat" w:hAnsi="GHEA Grapalat" w:cs="Sylfaen"/>
          <w:sz w:val="20"/>
          <w:szCs w:val="24"/>
          <w:lang w:val="ru-RU" w:eastAsia="en-US"/>
        </w:rPr>
        <w:t>ներկայացրած</w:t>
      </w:r>
      <w:proofErr w:type="spellEnd"/>
      <w:r w:rsidR="00143E8C" w:rsidRPr="00A71D81">
        <w:rPr>
          <w:rFonts w:ascii="GHEA Grapalat" w:hAnsi="GHEA Grapalat" w:cs="Sylfaen"/>
          <w:sz w:val="20"/>
          <w:szCs w:val="24"/>
          <w:lang w:val="af-ZA" w:eastAsia="en-US"/>
        </w:rPr>
        <w:t xml:space="preserve"> </w:t>
      </w:r>
      <w:proofErr w:type="spellStart"/>
      <w:r w:rsidR="00143E8C" w:rsidRPr="00A71D81">
        <w:rPr>
          <w:rFonts w:ascii="GHEA Grapalat" w:hAnsi="GHEA Grapalat" w:cs="Sylfaen"/>
          <w:sz w:val="20"/>
          <w:szCs w:val="24"/>
          <w:lang w:val="ru-RU" w:eastAsia="en-US"/>
        </w:rPr>
        <w:t>մասնակիցներին</w:t>
      </w:r>
      <w:proofErr w:type="spellEnd"/>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proofErr w:type="spellStart"/>
      <w:r w:rsidRPr="00A71D81">
        <w:rPr>
          <w:rFonts w:ascii="GHEA Grapalat" w:hAnsi="GHEA Grapalat" w:cs="Sylfaen"/>
          <w:sz w:val="20"/>
          <w:szCs w:val="24"/>
          <w:lang w:val="ru-RU" w:eastAsia="en-US"/>
        </w:rPr>
        <w:t>միաժամանակ</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նվազեցման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շուրջ</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միաժամանակյա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վարման</w:t>
      </w:r>
      <w:proofErr w:type="spellEnd"/>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ժամի</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վայրի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մասին</w:t>
      </w:r>
      <w:proofErr w:type="spellEnd"/>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վարվում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ոչ</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շուտ</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քան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ծանուցումն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ուղարկվելու</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օրվան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հաջորդող</w:t>
      </w:r>
      <w:proofErr w:type="spellEnd"/>
      <w:r w:rsidRPr="00A71D81">
        <w:rPr>
          <w:rFonts w:ascii="GHEA Grapalat" w:hAnsi="GHEA Grapalat" w:cs="Sylfaen"/>
          <w:sz w:val="20"/>
          <w:szCs w:val="24"/>
          <w:lang w:val="af-ZA" w:eastAsia="en-US"/>
        </w:rPr>
        <w:t xml:space="preserve"> </w:t>
      </w:r>
      <w:proofErr w:type="spellStart"/>
      <w:proofErr w:type="gramStart"/>
      <w:r w:rsidRPr="00A71D81">
        <w:rPr>
          <w:rFonts w:ascii="GHEA Grapalat" w:hAnsi="GHEA Grapalat" w:cs="Sylfaen"/>
          <w:sz w:val="20"/>
          <w:szCs w:val="24"/>
          <w:lang w:val="ru-RU" w:eastAsia="en-US"/>
        </w:rPr>
        <w:t>օրվանից</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երկրորդ</w:t>
      </w:r>
      <w:proofErr w:type="spellEnd"/>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աշխատանքային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օրը</w:t>
      </w:r>
      <w:proofErr w:type="spellEnd"/>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յուրաքանչյուր</w:t>
      </w:r>
      <w:proofErr w:type="spellEnd"/>
      <w:r w:rsidRPr="00A71D81">
        <w:rPr>
          <w:rFonts w:ascii="GHEA Grapalat" w:hAnsi="GHEA Grapalat" w:cs="Sylfaen"/>
          <w:sz w:val="20"/>
          <w:szCs w:val="24"/>
          <w:lang w:val="af-ZA" w:eastAsia="en-US"/>
        </w:rPr>
        <w:t xml:space="preserve"> </w:t>
      </w:r>
      <w:proofErr w:type="spellStart"/>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տվյալ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պահին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ներկայացրած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հրապարակվում</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մյուս</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w:t>
      </w:r>
      <w:proofErr w:type="spellEnd"/>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մինչև</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բանակցությունների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համար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նախատեսված</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վերջնաժամկետի</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ավարտը</w:t>
      </w:r>
      <w:proofErr w:type="spellEnd"/>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proofErr w:type="spellStart"/>
      <w:r w:rsidRPr="00A71D81">
        <w:rPr>
          <w:rFonts w:ascii="GHEA Grapalat" w:hAnsi="GHEA Grapalat" w:cs="Sylfaen"/>
          <w:sz w:val="20"/>
          <w:szCs w:val="24"/>
          <w:lang w:val="ru-RU" w:eastAsia="en-US"/>
        </w:rPr>
        <w:t>ասնակիցը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կարող</w:t>
      </w:r>
      <w:proofErr w:type="spellEnd"/>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վերանայել</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իր</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գնային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val="ru-RU" w:eastAsia="en-US"/>
        </w:rPr>
        <w:t>առաջարկը</w:t>
      </w:r>
      <w:proofErr w:type="spellEnd"/>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lastRenderedPageBreak/>
        <w:t>ե</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բանակցությունների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սահմանված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վերջնաժամկետը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լրանալու</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ըստ</w:t>
      </w:r>
      <w:proofErr w:type="spellEnd"/>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ներկայացրած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որոշվում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հայտարարվում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proofErr w:type="spellStart"/>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Եթե</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բանակցությունների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արդյունքում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մասնակիցների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ներկայացրած</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գները</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մնում</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են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հավասար</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գնման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ընթացակարգն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Օրենքի</w:t>
      </w:r>
      <w:proofErr w:type="spellEnd"/>
      <w:r w:rsidR="00E56508" w:rsidRPr="00AE74A0">
        <w:rPr>
          <w:rFonts w:ascii="GHEA Grapalat" w:hAnsi="GHEA Grapalat" w:cs="Sylfaen"/>
          <w:sz w:val="20"/>
          <w:lang w:val="af-ZA"/>
        </w:rPr>
        <w:t xml:space="preserve"> 37-</w:t>
      </w:r>
      <w:proofErr w:type="spellStart"/>
      <w:r w:rsidR="00E56508" w:rsidRPr="00AE74A0">
        <w:rPr>
          <w:rFonts w:ascii="GHEA Grapalat" w:hAnsi="GHEA Grapalat" w:cs="Sylfaen"/>
          <w:sz w:val="20"/>
          <w:lang w:val="ru-RU"/>
        </w:rPr>
        <w:t>րդ</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հոդվածի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մասի</w:t>
      </w:r>
      <w:proofErr w:type="spellEnd"/>
      <w:r w:rsidR="00E56508" w:rsidRPr="00AE74A0">
        <w:rPr>
          <w:rFonts w:ascii="GHEA Grapalat" w:hAnsi="GHEA Grapalat" w:cs="Sylfaen"/>
          <w:sz w:val="20"/>
          <w:lang w:val="af-ZA"/>
        </w:rPr>
        <w:t xml:space="preserve"> 1-</w:t>
      </w:r>
      <w:proofErr w:type="spellStart"/>
      <w:r w:rsidR="00E56508" w:rsidRPr="00AE74A0">
        <w:rPr>
          <w:rFonts w:ascii="GHEA Grapalat" w:hAnsi="GHEA Grapalat" w:cs="Sylfaen"/>
          <w:sz w:val="20"/>
          <w:lang w:val="ru-RU"/>
        </w:rPr>
        <w:t>ին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կետի</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հիման</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վրա</w:t>
      </w:r>
      <w:proofErr w:type="spellEnd"/>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հայտարարվում</w:t>
      </w:r>
      <w:proofErr w:type="spellEnd"/>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proofErr w:type="spellStart"/>
      <w:r w:rsidR="00E56508" w:rsidRPr="00AE74A0">
        <w:rPr>
          <w:rFonts w:ascii="GHEA Grapalat" w:hAnsi="GHEA Grapalat" w:cs="Sylfaen"/>
          <w:sz w:val="20"/>
          <w:lang w:val="ru-RU"/>
        </w:rPr>
        <w:t>չկայացած</w:t>
      </w:r>
      <w:proofErr w:type="spellEnd"/>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նկատմամբ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հանձնաժողովը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կարող</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ցածր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առաջարկ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ընտրված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վերջինիս</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հետ</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իրավունքներն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պարտականություններն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ուժի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մեջ</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մտնում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գինը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գերազանցող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չափով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կողմերի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դեպքում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Ընդ</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որում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տասնհինգ</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աշխատանքային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ru-RU"/>
        </w:rPr>
        <w:t>՝</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ապրանքների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մատակարարման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ժամկետները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երկարաձգելով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օրվանից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մինչև</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համաձայնագրի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կնքման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ընկած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ժամանակահատվածով</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համաձայն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կնքված</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պայմանագիրը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լուծվում</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եթե</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կնքելուն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հաջորդող</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վաթսուն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օրացուցային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օրվա</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ընթացքում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լրացուցիչ</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ֆինանսական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միջոցներ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նախատեսվում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Սույն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պարբերության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պահանջները</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չեն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կիրառվում</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երբ</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հայտեր</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ներկայացրել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են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մեկից</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ավել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մասնակիցներ</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միայն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մեկ</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մասնակցի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հայտն</w:t>
      </w:r>
      <w:proofErr w:type="spellEnd"/>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գնահատվել</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հրավերի</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պահանջներին</w:t>
      </w:r>
      <w:proofErr w:type="spellEnd"/>
      <w:r w:rsidRPr="00AE74A0">
        <w:rPr>
          <w:rFonts w:ascii="GHEA Grapalat" w:hAnsi="GHEA Grapalat" w:cs="Sylfaen"/>
          <w:sz w:val="20"/>
          <w:lang w:val="af-ZA"/>
        </w:rPr>
        <w:t xml:space="preserve"> </w:t>
      </w:r>
      <w:proofErr w:type="spellStart"/>
      <w:r w:rsidRPr="00AE74A0">
        <w:rPr>
          <w:rFonts w:ascii="GHEA Grapalat" w:hAnsi="GHEA Grapalat" w:cs="Sylfaen"/>
          <w:sz w:val="20"/>
          <w:lang w:val="ru-RU"/>
        </w:rPr>
        <w:t>բավարար</w:t>
      </w:r>
      <w:proofErr w:type="spellEnd"/>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proofErr w:type="spellStart"/>
      <w:r w:rsidRPr="00AE74A0">
        <w:rPr>
          <w:rFonts w:ascii="GHEA Grapalat" w:hAnsi="GHEA Grapalat" w:cs="Sylfaen"/>
          <w:sz w:val="20"/>
          <w:lang w:val="ru-RU"/>
        </w:rPr>
        <w:t>Սույն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չկիրառման</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դեպքում</w:t>
      </w:r>
      <w:proofErr w:type="spellEnd"/>
      <w:r w:rsidR="00AE74A0" w:rsidRPr="00154FCB">
        <w:rPr>
          <w:rFonts w:ascii="GHEA Grapalat" w:hAnsi="GHEA Grapalat" w:cs="Sylfaen"/>
          <w:sz w:val="20"/>
          <w:lang w:val="af-ZA"/>
        </w:rPr>
        <w:t xml:space="preserve"> </w:t>
      </w:r>
      <w:proofErr w:type="spellStart"/>
      <w:r w:rsidR="00AE74A0">
        <w:rPr>
          <w:rFonts w:ascii="GHEA Grapalat" w:hAnsi="GHEA Grapalat" w:cs="Sylfaen"/>
          <w:sz w:val="20"/>
          <w:lang w:val="ru-RU"/>
        </w:rPr>
        <w:t>ընթացակարգը</w:t>
      </w:r>
      <w:proofErr w:type="spellEnd"/>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proofErr w:type="spellStart"/>
      <w:r w:rsidRPr="00AE74A0">
        <w:rPr>
          <w:rFonts w:ascii="GHEA Grapalat" w:hAnsi="GHEA Grapalat" w:cs="Sylfaen"/>
          <w:sz w:val="20"/>
          <w:lang w:val="ru-RU"/>
        </w:rPr>
        <w:t>րենքի</w:t>
      </w:r>
      <w:proofErr w:type="spellEnd"/>
      <w:r w:rsidRPr="00154FCB">
        <w:rPr>
          <w:rFonts w:ascii="GHEA Grapalat" w:hAnsi="GHEA Grapalat" w:cs="Sylfaen"/>
          <w:sz w:val="20"/>
          <w:lang w:val="af-ZA"/>
        </w:rPr>
        <w:t xml:space="preserve"> 37-</w:t>
      </w:r>
      <w:proofErr w:type="spellStart"/>
      <w:r w:rsidRPr="00AE74A0">
        <w:rPr>
          <w:rFonts w:ascii="GHEA Grapalat" w:hAnsi="GHEA Grapalat" w:cs="Sylfaen"/>
          <w:sz w:val="20"/>
          <w:lang w:val="ru-RU"/>
        </w:rPr>
        <w:t>րդ</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հոդվածի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մասի</w:t>
      </w:r>
      <w:proofErr w:type="spellEnd"/>
      <w:r w:rsidRPr="00154FCB">
        <w:rPr>
          <w:rFonts w:ascii="GHEA Grapalat" w:hAnsi="GHEA Grapalat" w:cs="Sylfaen"/>
          <w:sz w:val="20"/>
          <w:lang w:val="af-ZA"/>
        </w:rPr>
        <w:t xml:space="preserve"> 1-</w:t>
      </w:r>
      <w:proofErr w:type="spellStart"/>
      <w:r w:rsidRPr="00AE74A0">
        <w:rPr>
          <w:rFonts w:ascii="GHEA Grapalat" w:hAnsi="GHEA Grapalat" w:cs="Sylfaen"/>
          <w:sz w:val="20"/>
          <w:lang w:val="ru-RU"/>
        </w:rPr>
        <w:t>ին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կետի</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հիման</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վրա</w:t>
      </w:r>
      <w:proofErr w:type="spellEnd"/>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հայտարարվում</w:t>
      </w:r>
      <w:proofErr w:type="spellEnd"/>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proofErr w:type="spellStart"/>
      <w:r w:rsidRPr="00AE74A0">
        <w:rPr>
          <w:rFonts w:ascii="GHEA Grapalat" w:hAnsi="GHEA Grapalat" w:cs="Sylfaen"/>
          <w:sz w:val="20"/>
          <w:lang w:val="ru-RU"/>
        </w:rPr>
        <w:t>չկայացած</w:t>
      </w:r>
      <w:proofErr w:type="spellEnd"/>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proofErr w:type="spellStart"/>
      <w:r w:rsidR="00EA58C8" w:rsidRPr="00A71D81">
        <w:rPr>
          <w:rFonts w:ascii="GHEA Grapalat" w:hAnsi="GHEA Grapalat" w:cs="Sylfaen"/>
          <w:szCs w:val="24"/>
          <w:lang w:val="es-ES"/>
        </w:rPr>
        <w:t>Հայտերը</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բացվելուց</w:t>
      </w:r>
      <w:proofErr w:type="spellEnd"/>
      <w:r w:rsidR="00EA58C8" w:rsidRPr="00A71D81">
        <w:rPr>
          <w:rFonts w:ascii="GHEA Grapalat" w:hAnsi="GHEA Grapalat" w:cs="Sylfaen"/>
          <w:szCs w:val="24"/>
          <w:lang w:val="es-ES"/>
        </w:rPr>
        <w:t xml:space="preserve"> </w:t>
      </w:r>
      <w:r w:rsidR="007A3F75" w:rsidRPr="00A71D81">
        <w:rPr>
          <w:rFonts w:ascii="GHEA Grapalat" w:hAnsi="GHEA Grapalat" w:cs="Sylfaen"/>
          <w:szCs w:val="24"/>
          <w:lang w:val="es-ES"/>
        </w:rPr>
        <w:t xml:space="preserve">և </w:t>
      </w:r>
      <w:proofErr w:type="spellStart"/>
      <w:r w:rsidR="007A3F75" w:rsidRPr="00A71D81">
        <w:rPr>
          <w:rFonts w:ascii="GHEA Grapalat" w:hAnsi="GHEA Grapalat" w:cs="Sylfaen"/>
          <w:szCs w:val="24"/>
          <w:lang w:val="es-ES"/>
        </w:rPr>
        <w:t>գնահատվելուց</w:t>
      </w:r>
      <w:proofErr w:type="spellEnd"/>
      <w:r w:rsidR="007A3F75"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հետո</w:t>
      </w:r>
      <w:proofErr w:type="spellEnd"/>
      <w:r w:rsidR="00EA58C8" w:rsidRPr="00A71D81">
        <w:rPr>
          <w:rFonts w:ascii="GHEA Grapalat" w:hAnsi="GHEA Grapalat" w:cs="Sylfaen"/>
          <w:szCs w:val="24"/>
          <w:lang w:val="es-ES"/>
        </w:rPr>
        <w:t xml:space="preserve"> </w:t>
      </w:r>
      <w:proofErr w:type="spellStart"/>
      <w:r w:rsidR="00EA58C8" w:rsidRPr="00A71D81">
        <w:rPr>
          <w:rFonts w:ascii="GHEA Grapalat" w:hAnsi="GHEA Grapalat" w:cs="Sylfaen"/>
          <w:szCs w:val="24"/>
          <w:lang w:val="es-ES"/>
        </w:rPr>
        <w:t>կազմվում</w:t>
      </w:r>
      <w:proofErr w:type="spellEnd"/>
      <w:r w:rsidR="00EA58C8" w:rsidRPr="00A71D81">
        <w:rPr>
          <w:rFonts w:ascii="GHEA Grapalat" w:hAnsi="GHEA Grapalat" w:cs="Sylfaen"/>
          <w:szCs w:val="24"/>
          <w:lang w:val="es-ES"/>
        </w:rPr>
        <w:t xml:space="preserve"> է </w:t>
      </w:r>
      <w:proofErr w:type="spellStart"/>
      <w:r w:rsidR="00EA58C8" w:rsidRPr="00A71D81">
        <w:rPr>
          <w:rFonts w:ascii="GHEA Grapalat" w:hAnsi="GHEA Grapalat" w:cs="Sylfaen"/>
          <w:szCs w:val="24"/>
          <w:lang w:val="es-ES"/>
        </w:rPr>
        <w:t>արձանագրություն</w:t>
      </w:r>
      <w:proofErr w:type="spellEnd"/>
      <w:r w:rsidR="00EA58C8" w:rsidRPr="00A71D81">
        <w:rPr>
          <w:rFonts w:ascii="GHEA Grapalat" w:hAnsi="GHEA Grapalat" w:cs="Sylfaen"/>
          <w:szCs w:val="24"/>
          <w:lang w:val="es-ES"/>
        </w:rPr>
        <w:t>`</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6F1D2BFC" w14:textId="77777777" w:rsidR="00DB4EFF" w:rsidRPr="006D2E03" w:rsidRDefault="008769B4" w:rsidP="00EF3662">
      <w:pPr>
        <w:ind w:firstLine="375"/>
        <w:jc w:val="both"/>
        <w:rPr>
          <w:rFonts w:ascii="GHEA Grapalat" w:hAnsi="GHEA Grapalat" w:cs="Sylfaen"/>
          <w:sz w:val="20"/>
          <w:lang w:val="hy-AM"/>
        </w:rPr>
      </w:pPr>
      <w:r w:rsidRPr="006D2E03">
        <w:rPr>
          <w:rFonts w:ascii="GHEA Grapalat" w:hAnsi="GHEA Grapalat"/>
          <w:lang w:val="af-ZA"/>
        </w:rPr>
        <w:tab/>
      </w:r>
      <w:r w:rsidR="00A150A9" w:rsidRPr="006D2E03">
        <w:rPr>
          <w:rFonts w:ascii="GHEA Grapalat" w:hAnsi="GHEA Grapalat" w:cs="Sylfaen"/>
          <w:sz w:val="20"/>
          <w:lang w:val="af-ZA"/>
        </w:rPr>
        <w:t>8</w:t>
      </w:r>
      <w:r w:rsidR="0036230B" w:rsidRPr="006D2E03">
        <w:rPr>
          <w:rFonts w:ascii="GHEA Grapalat" w:hAnsi="GHEA Grapalat" w:cs="Sylfaen"/>
          <w:sz w:val="20"/>
          <w:lang w:val="af-ZA"/>
        </w:rPr>
        <w:t>.</w:t>
      </w:r>
      <w:r w:rsidR="00BE037D" w:rsidRPr="006D2E03">
        <w:rPr>
          <w:rFonts w:ascii="GHEA Grapalat" w:hAnsi="GHEA Grapalat" w:cs="Sylfaen"/>
          <w:sz w:val="20"/>
          <w:lang w:val="af-ZA"/>
        </w:rPr>
        <w:t>13</w:t>
      </w:r>
      <w:r w:rsidR="009D03A4"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Օրենքի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հոդվածի</w:t>
      </w:r>
      <w:proofErr w:type="spellEnd"/>
      <w:r w:rsidR="0036230B" w:rsidRPr="006D2E03">
        <w:rPr>
          <w:rFonts w:ascii="GHEA Grapalat" w:hAnsi="GHEA Grapalat" w:cs="Sylfaen"/>
          <w:sz w:val="20"/>
          <w:lang w:val="af-ZA"/>
        </w:rPr>
        <w:t xml:space="preserve"> 1-</w:t>
      </w:r>
      <w:proofErr w:type="spellStart"/>
      <w:r w:rsidR="0036230B" w:rsidRPr="006D2E03">
        <w:rPr>
          <w:rFonts w:ascii="GHEA Grapalat" w:hAnsi="GHEA Grapalat" w:cs="Sylfaen"/>
          <w:sz w:val="20"/>
        </w:rPr>
        <w:t>ին</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մասի</w:t>
      </w:r>
      <w:proofErr w:type="spellEnd"/>
      <w:r w:rsidR="0036230B" w:rsidRPr="006D2E03">
        <w:rPr>
          <w:rFonts w:ascii="GHEA Grapalat" w:hAnsi="GHEA Grapalat" w:cs="Sylfaen"/>
          <w:sz w:val="20"/>
          <w:lang w:val="af-ZA"/>
        </w:rPr>
        <w:t xml:space="preserve"> 6-</w:t>
      </w:r>
      <w:proofErr w:type="spellStart"/>
      <w:r w:rsidR="0036230B" w:rsidRPr="006D2E03">
        <w:rPr>
          <w:rFonts w:ascii="GHEA Grapalat" w:hAnsi="GHEA Grapalat" w:cs="Sylfaen"/>
          <w:sz w:val="20"/>
        </w:rPr>
        <w:t>րդ</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կետով</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նախատեսված</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հիմքերն</w:t>
      </w:r>
      <w:proofErr w:type="spellEnd"/>
      <w:r w:rsidR="0036230B" w:rsidRPr="006D2E03">
        <w:rPr>
          <w:rFonts w:ascii="GHEA Grapalat" w:hAnsi="GHEA Grapalat" w:cs="Sylfaen"/>
          <w:sz w:val="20"/>
          <w:lang w:val="af-ZA"/>
        </w:rPr>
        <w:t xml:space="preserve"> </w:t>
      </w:r>
      <w:r w:rsidR="0036230B" w:rsidRPr="006D2E03">
        <w:rPr>
          <w:rFonts w:ascii="GHEA Grapalat" w:hAnsi="GHEA Grapalat" w:cs="Sylfaen"/>
          <w:sz w:val="20"/>
        </w:rPr>
        <w:t>ի</w:t>
      </w:r>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հայտ</w:t>
      </w:r>
      <w:proofErr w:type="spellEnd"/>
      <w:r w:rsidR="0036230B" w:rsidRPr="006D2E03">
        <w:rPr>
          <w:rFonts w:ascii="GHEA Grapalat" w:hAnsi="GHEA Grapalat" w:cs="Sylfaen"/>
          <w:sz w:val="20"/>
          <w:lang w:val="af-ZA"/>
        </w:rPr>
        <w:t xml:space="preserve"> </w:t>
      </w:r>
      <w:proofErr w:type="spellStart"/>
      <w:r w:rsidR="0036230B" w:rsidRPr="006D2E03">
        <w:rPr>
          <w:rFonts w:ascii="GHEA Grapalat" w:hAnsi="GHEA Grapalat" w:cs="Sylfaen"/>
          <w:sz w:val="20"/>
        </w:rPr>
        <w:t>գալու</w:t>
      </w:r>
      <w:proofErr w:type="spellEnd"/>
      <w:r w:rsidR="0036230B"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պատճառաբանված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վրա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ru-RU"/>
        </w:rPr>
        <w:t>։</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որում</w:t>
      </w:r>
      <w:proofErr w:type="spellEnd"/>
      <w:r w:rsidR="00F40755" w:rsidRPr="006D2E03">
        <w:rPr>
          <w:rFonts w:ascii="GHEA Grapalat" w:hAnsi="GHEA Grapalat" w:cs="Sylfaen"/>
          <w:sz w:val="20"/>
          <w:lang w:val="af-ZA"/>
        </w:rPr>
        <w:t xml:space="preserve"> </w:t>
      </w:r>
      <w:r w:rsidR="00F40755" w:rsidRPr="006D2E03">
        <w:rPr>
          <w:rFonts w:ascii="Calibri" w:hAnsi="Calibri" w:cs="Calibri"/>
          <w:sz w:val="20"/>
          <w:lang w:val="af-ZA"/>
        </w:rPr>
        <w:t> </w:t>
      </w:r>
      <w:proofErr w:type="spellStart"/>
      <w:r w:rsidR="00F40755" w:rsidRPr="006D2E03">
        <w:rPr>
          <w:rFonts w:ascii="GHEA Grapalat" w:hAnsi="GHEA Grapalat" w:cs="Sylfaen"/>
          <w:sz w:val="20"/>
          <w:lang w:val="ru-RU"/>
        </w:rPr>
        <w:t>սույն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կետում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նշված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պատվիրատուի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ղեկավարը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կայացնում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ընթացակարգը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չկայացած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հայտարարվելու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կնքված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պայմանագիրը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միակողմանի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լուծելու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հայտարարությունը</w:t>
      </w:r>
      <w:proofErr w:type="spellEnd"/>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հրապարակելու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տասն</w:t>
      </w:r>
      <w:proofErr w:type="spellEnd"/>
      <w:r w:rsidR="00DB4EFF" w:rsidRPr="006D2E03">
        <w:rPr>
          <w:rFonts w:ascii="GHEA Grapalat" w:hAnsi="GHEA Grapalat" w:cs="Sylfaen"/>
          <w:sz w:val="20"/>
          <w:lang w:val="hy-AM"/>
        </w:rPr>
        <w:t>երորդ օրը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կայացվելուն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այն</w:t>
      </w:r>
      <w:proofErr w:type="spellEnd"/>
      <w:r w:rsidR="00F40755" w:rsidRPr="006D2E03">
        <w:rPr>
          <w:rFonts w:ascii="GHEA Grapalat" w:hAnsi="GHEA Grapalat" w:cs="Sylfaen"/>
          <w:sz w:val="20"/>
          <w:lang w:val="af-ZA"/>
        </w:rPr>
        <w:t xml:space="preserve"> գրավոր </w:t>
      </w:r>
      <w:proofErr w:type="spellStart"/>
      <w:r w:rsidR="00F40755" w:rsidRPr="006D2E03">
        <w:rPr>
          <w:rFonts w:ascii="GHEA Grapalat" w:hAnsi="GHEA Grapalat" w:cs="Sylfaen"/>
          <w:sz w:val="20"/>
          <w:lang w:val="ru-RU"/>
        </w:rPr>
        <w:t>տրամադրվում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մարմնին</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Լիազորված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մարմինը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ներառում</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է</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գնումների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գործընթացին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իրավունք</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չունեցող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մասնակիցների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ցուցակում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իսկ</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որոշումն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ստանալուն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քառասուներորդ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դրությամբ</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մասնակցի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կողմից</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բողոքարկման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վերաբերյալ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հարուցված</w:t>
      </w:r>
      <w:proofErr w:type="spellEnd"/>
      <w:r w:rsidR="00F40755" w:rsidRPr="006D2E03">
        <w:rPr>
          <w:rFonts w:ascii="GHEA Grapalat" w:hAnsi="GHEA Grapalat" w:cs="Sylfaen"/>
          <w:sz w:val="20"/>
          <w:lang w:val="af-ZA"/>
        </w:rPr>
        <w:t xml:space="preserve"> </w:t>
      </w:r>
      <w:r w:rsidR="00F40755" w:rsidRPr="006D2E03">
        <w:rPr>
          <w:rFonts w:ascii="GHEA Grapalat" w:hAnsi="GHEA Grapalat" w:cs="Sylfaen"/>
          <w:sz w:val="20"/>
          <w:lang w:val="ru-RU"/>
        </w:rPr>
        <w:t>և</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չավարտված</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առկայության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դեպքում</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տվյալ</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գործով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եզրափակիչ</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ակտն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ուժի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մեջ</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մտնելու</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օրվան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հաջորդող</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հինգ</w:t>
      </w:r>
      <w:r w:rsidR="00F40755" w:rsidRPr="006D2E03">
        <w:rPr>
          <w:rFonts w:ascii="GHEA Grapalat" w:hAnsi="GHEA Grapalat" w:cs="Sylfaen"/>
          <w:sz w:val="20"/>
        </w:rPr>
        <w:t>երորդ</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օր</w:t>
      </w:r>
      <w:proofErr w:type="spellEnd"/>
      <w:r w:rsidR="00F40755" w:rsidRPr="006D2E03">
        <w:rPr>
          <w:rFonts w:ascii="GHEA Grapalat" w:hAnsi="GHEA Grapalat" w:cs="Sylfaen"/>
          <w:sz w:val="20"/>
        </w:rPr>
        <w:t>ը</w:t>
      </w:r>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եթե</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դատական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քննության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արդյունքով</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որոշման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կատարման</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հնարավորությունը</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չի</w:t>
      </w:r>
      <w:proofErr w:type="spellEnd"/>
      <w:r w:rsidR="00F40755" w:rsidRPr="006D2E03">
        <w:rPr>
          <w:rFonts w:ascii="GHEA Grapalat" w:hAnsi="GHEA Grapalat" w:cs="Sylfaen"/>
          <w:sz w:val="20"/>
          <w:lang w:val="af-ZA"/>
        </w:rPr>
        <w:t xml:space="preserve"> </w:t>
      </w:r>
      <w:proofErr w:type="spellStart"/>
      <w:r w:rsidR="00F40755" w:rsidRPr="006D2E03">
        <w:rPr>
          <w:rFonts w:ascii="GHEA Grapalat" w:hAnsi="GHEA Grapalat" w:cs="Sylfaen"/>
          <w:sz w:val="20"/>
          <w:lang w:val="ru-RU"/>
        </w:rPr>
        <w:t>վերացել</w:t>
      </w:r>
      <w:proofErr w:type="spellEnd"/>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6D2E03" w:rsidRDefault="00DB4EFF" w:rsidP="00154FCB">
      <w:pPr>
        <w:pStyle w:val="aff3"/>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օրվա</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դրությամբ</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մասնակիցը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կամ</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պայմանագիրը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կնքած</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անձը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վճարել</w:t>
      </w:r>
      <w:proofErr w:type="spellEnd"/>
      <w:r w:rsidRPr="006D2E03">
        <w:rPr>
          <w:rFonts w:ascii="GHEA Grapalat" w:hAnsi="GHEA Grapalat" w:cs="Sylfaen"/>
          <w:sz w:val="20"/>
        </w:rPr>
        <w:t xml:space="preserve"> է </w:t>
      </w:r>
      <w:r w:rsidRPr="006D2E0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7777777" w:rsidR="00AE74A0" w:rsidRDefault="00DB4EFF" w:rsidP="00AE74A0">
      <w:pPr>
        <w:pStyle w:val="aff3"/>
        <w:numPr>
          <w:ilvl w:val="0"/>
          <w:numId w:val="18"/>
        </w:numPr>
        <w:shd w:val="clear" w:color="auto" w:fill="FFFFFF"/>
        <w:ind w:left="0" w:firstLine="375"/>
        <w:jc w:val="both"/>
        <w:rPr>
          <w:rFonts w:ascii="GHEA Grapalat" w:hAnsi="GHEA Grapalat" w:cs="Sylfaen"/>
          <w:sz w:val="20"/>
          <w:lang w:val="af-ZA"/>
        </w:rPr>
      </w:pPr>
      <w:r w:rsidRPr="006D2E0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6D2E03">
        <w:rPr>
          <w:rFonts w:ascii="GHEA Grapalat" w:hAnsi="GHEA Grapalat" w:cs="Sylfaen"/>
          <w:sz w:val="20"/>
          <w:lang w:val="ru-RU"/>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ru-RU"/>
        </w:rPr>
        <w:t>մարմ</w:t>
      </w:r>
      <w:r w:rsidRPr="006D2E03">
        <w:rPr>
          <w:rFonts w:ascii="GHEA Grapalat" w:hAnsi="GHEA Grapalat" w:cs="Sylfaen"/>
          <w:sz w:val="20"/>
        </w:rPr>
        <w:t>նին</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որոշումը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ներկայացվելու</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վերջնաժամկետը</w:t>
      </w:r>
      <w:proofErr w:type="spellEnd"/>
      <w:r w:rsidRPr="006D2E03">
        <w:rPr>
          <w:rFonts w:ascii="GHEA Grapalat" w:hAnsi="GHEA Grapalat" w:cs="Sylfaen"/>
          <w:sz w:val="20"/>
        </w:rPr>
        <w:t xml:space="preserve"> </w:t>
      </w:r>
      <w:proofErr w:type="spellStart"/>
      <w:r w:rsidRPr="006D2E03">
        <w:rPr>
          <w:rFonts w:ascii="GHEA Grapalat" w:hAnsi="GHEA Grapalat" w:cs="Sylfaen"/>
          <w:sz w:val="20"/>
        </w:rPr>
        <w:t>լրանալու</w:t>
      </w:r>
      <w:r w:rsidRPr="006D2E03">
        <w:rPr>
          <w:rFonts w:ascii="GHEA Grapalat" w:hAnsi="GHEA Grapalat" w:cs="Sylfaen"/>
          <w:sz w:val="20"/>
          <w:lang w:val="en-US"/>
        </w:rPr>
        <w:t>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հետո</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բայց</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ոչ</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ուշ</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քան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մասնակցին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կամ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պայմանագիր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կնքած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անձին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ներառելու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վերջնաժամկետը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լրանալու</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օրը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ապա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պատվիրատուն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դրա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գրավոր</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տեղեկացնում</w:t>
      </w:r>
      <w:proofErr w:type="spellEnd"/>
      <w:r w:rsidRPr="006D2E03">
        <w:rPr>
          <w:rFonts w:ascii="GHEA Grapalat" w:hAnsi="GHEA Grapalat" w:cs="Sylfaen"/>
          <w:sz w:val="20"/>
          <w:lang w:val="af-ZA"/>
        </w:rPr>
        <w:t xml:space="preserve"> </w:t>
      </w:r>
      <w:r w:rsidRPr="006D2E03">
        <w:rPr>
          <w:rFonts w:ascii="GHEA Grapalat" w:hAnsi="GHEA Grapalat" w:cs="Sylfaen"/>
          <w:sz w:val="20"/>
          <w:lang w:val="en-US"/>
        </w:rPr>
        <w:t>է</w:t>
      </w:r>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լիազորված</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մարմին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որի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հիման</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վրա</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մասնակիցը</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չի</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ներառվում</w:t>
      </w:r>
      <w:proofErr w:type="spellEnd"/>
      <w:r w:rsidRPr="006D2E03">
        <w:rPr>
          <w:rFonts w:ascii="GHEA Grapalat" w:hAnsi="GHEA Grapalat" w:cs="Sylfaen"/>
          <w:sz w:val="20"/>
          <w:lang w:val="af-ZA"/>
        </w:rPr>
        <w:t xml:space="preserve"> </w:t>
      </w:r>
      <w:proofErr w:type="spellStart"/>
      <w:r w:rsidRPr="006D2E03">
        <w:rPr>
          <w:rFonts w:ascii="GHEA Grapalat" w:hAnsi="GHEA Grapalat" w:cs="Sylfaen"/>
          <w:sz w:val="20"/>
          <w:lang w:val="en-US"/>
        </w:rPr>
        <w:t>ցուցակում</w:t>
      </w:r>
      <w:proofErr w:type="spellEnd"/>
      <w:r w:rsidRPr="006D2E03">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AE74A0">
        <w:rPr>
          <w:rFonts w:ascii="GHEA Grapalat" w:hAnsi="GHEA Grapalat" w:cs="Sylfaen"/>
          <w:sz w:val="20"/>
          <w:lang w:val="hy-AM"/>
        </w:rPr>
        <w:t>Ը</w:t>
      </w:r>
      <w:r w:rsidR="00266B8B" w:rsidRPr="00AE74A0">
        <w:rPr>
          <w:rFonts w:ascii="GHEA Grapalat" w:hAnsi="GHEA Grapalat" w:cs="Sylfaen"/>
          <w:sz w:val="20"/>
          <w:lang w:val="hy-AM"/>
        </w:rPr>
        <w:t>նդ որում, եթե</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գնումներին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մասնակցելու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իրավունք</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ունենալու մասին դիմում-հայտարարությունը որակվում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266B8B" w:rsidRPr="00AE74A0">
        <w:rPr>
          <w:rFonts w:ascii="GHEA Grapalat" w:hAnsi="GHEA Grapalat" w:cs="Sylfaen"/>
          <w:sz w:val="20"/>
        </w:rPr>
        <w:t>արդյունքում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համաձայնագիր</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կնքելու</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նպատակով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պայմանագիրը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կնքած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անձը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սահմանված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ժամկետում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միակողմանի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հաստատված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հայտարարության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այսուհետ</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նաև</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տուժանք</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ձևով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ներկայացված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պայմանագրի</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որակավորման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ապահովումը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չի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փոխարինում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բանկային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երաշխիք</w:t>
      </w:r>
      <w:proofErr w:type="spellEnd"/>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կանխիկ</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փողով</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ապա</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այդ</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հանգամանքը</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համարվում</w:t>
      </w:r>
      <w:proofErr w:type="spellEnd"/>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որպես</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գնման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գործընթացի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շրջանակում</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մասնակցի</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ստանձնված</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պարտավորության</w:t>
      </w:r>
      <w:proofErr w:type="spellEnd"/>
      <w:r w:rsidR="00266B8B" w:rsidRPr="00AE74A0">
        <w:rPr>
          <w:rFonts w:ascii="GHEA Grapalat" w:hAnsi="GHEA Grapalat" w:cs="Sylfaen"/>
          <w:sz w:val="20"/>
          <w:lang w:val="af-ZA"/>
        </w:rPr>
        <w:t xml:space="preserve"> </w:t>
      </w:r>
      <w:proofErr w:type="spellStart"/>
      <w:r w:rsidR="00266B8B" w:rsidRPr="00AE74A0">
        <w:rPr>
          <w:rFonts w:ascii="GHEA Grapalat" w:hAnsi="GHEA Grapalat" w:cs="Sylfaen"/>
          <w:sz w:val="20"/>
        </w:rPr>
        <w:t>խախտում</w:t>
      </w:r>
      <w:proofErr w:type="spellEnd"/>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հրավերի</w:t>
      </w:r>
      <w:proofErr w:type="spellEnd"/>
      <w:r w:rsidRPr="006D2E03">
        <w:rPr>
          <w:rFonts w:ascii="GHEA Grapalat" w:hAnsi="GHEA Grapalat" w:cs="Sylfaen"/>
          <w:sz w:val="20"/>
          <w:szCs w:val="24"/>
          <w:lang w:val="af-ZA" w:eastAsia="en-US"/>
        </w:rPr>
        <w:t xml:space="preserve"> 1-</w:t>
      </w:r>
      <w:proofErr w:type="spellStart"/>
      <w:r w:rsidRPr="006D2E03">
        <w:rPr>
          <w:rFonts w:ascii="GHEA Grapalat" w:hAnsi="GHEA Grapalat" w:cs="Sylfaen"/>
          <w:sz w:val="20"/>
          <w:szCs w:val="24"/>
          <w:lang w:val="ru-RU" w:eastAsia="en-US"/>
        </w:rPr>
        <w:t>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մասի</w:t>
      </w:r>
      <w:proofErr w:type="spellEnd"/>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կետում</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նշված</w:t>
      </w:r>
      <w:proofErr w:type="spellEnd"/>
      <w:r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փաստաթղթերը</w:t>
      </w:r>
      <w:proofErr w:type="spellEnd"/>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proofErr w:type="spellStart"/>
      <w:r w:rsidR="00D371A7" w:rsidRPr="006D2E03">
        <w:rPr>
          <w:rFonts w:ascii="GHEA Grapalat" w:hAnsi="GHEA Grapalat" w:cs="Sylfaen"/>
          <w:sz w:val="20"/>
          <w:szCs w:val="24"/>
          <w:lang w:eastAsia="en-US"/>
        </w:rPr>
        <w:t>սահմանված</w:t>
      </w:r>
      <w:proofErr w:type="spellEnd"/>
      <w:r w:rsidR="00D371A7" w:rsidRPr="006D2E03">
        <w:rPr>
          <w:rFonts w:ascii="GHEA Grapalat" w:hAnsi="GHEA Grapalat" w:cs="Sylfaen"/>
          <w:sz w:val="20"/>
          <w:szCs w:val="24"/>
          <w:lang w:val="af-ZA" w:eastAsia="en-US"/>
        </w:rPr>
        <w:t xml:space="preserve"> </w:t>
      </w:r>
      <w:proofErr w:type="spellStart"/>
      <w:r w:rsidR="00D371A7" w:rsidRPr="006D2E03">
        <w:rPr>
          <w:rFonts w:ascii="GHEA Grapalat" w:hAnsi="GHEA Grapalat" w:cs="Sylfaen"/>
          <w:sz w:val="20"/>
          <w:szCs w:val="24"/>
          <w:lang w:eastAsia="en-US"/>
        </w:rPr>
        <w:t>ժամկետում</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հանձնա</w:t>
      </w:r>
      <w:proofErr w:type="spellEnd"/>
      <w:r w:rsidR="007A5810" w:rsidRPr="006D2E03">
        <w:rPr>
          <w:rFonts w:ascii="GHEA Grapalat" w:hAnsi="GHEA Grapalat" w:cs="Sylfaen"/>
          <w:sz w:val="20"/>
          <w:szCs w:val="24"/>
          <w:lang w:val="af-ZA" w:eastAsia="en-US"/>
        </w:rPr>
        <w:softHyphen/>
      </w:r>
      <w:proofErr w:type="spellStart"/>
      <w:r w:rsidR="007A5810" w:rsidRPr="006D2E03">
        <w:rPr>
          <w:rFonts w:ascii="GHEA Grapalat" w:hAnsi="GHEA Grapalat" w:cs="Sylfaen"/>
          <w:sz w:val="20"/>
          <w:szCs w:val="24"/>
          <w:lang w:val="ru-RU" w:eastAsia="en-US"/>
        </w:rPr>
        <w:t>ժողովի</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քարտուղարին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ներկայաց</w:t>
      </w:r>
      <w:proofErr w:type="spellEnd"/>
      <w:r w:rsidR="00EF2159" w:rsidRPr="006D2E03">
        <w:rPr>
          <w:rFonts w:ascii="GHEA Grapalat" w:hAnsi="GHEA Grapalat" w:cs="Sylfaen"/>
          <w:sz w:val="20"/>
          <w:szCs w:val="24"/>
          <w:lang w:eastAsia="en-US"/>
        </w:rPr>
        <w:t>ն</w:t>
      </w:r>
      <w:proofErr w:type="spellStart"/>
      <w:r w:rsidR="007A5810" w:rsidRPr="006D2E03">
        <w:rPr>
          <w:rFonts w:ascii="GHEA Grapalat" w:hAnsi="GHEA Grapalat" w:cs="Sylfaen"/>
          <w:sz w:val="20"/>
          <w:szCs w:val="24"/>
          <w:lang w:val="ru-RU" w:eastAsia="en-US"/>
        </w:rPr>
        <w:t>ում</w:t>
      </w:r>
      <w:proofErr w:type="spellEnd"/>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proofErr w:type="spellStart"/>
      <w:r w:rsidRPr="006D2E03">
        <w:rPr>
          <w:rFonts w:ascii="GHEA Grapalat" w:hAnsi="GHEA Grapalat" w:cs="Sylfaen"/>
          <w:sz w:val="20"/>
          <w:szCs w:val="24"/>
          <w:lang w:val="ru-RU" w:eastAsia="en-US"/>
        </w:rPr>
        <w:t>սույն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հրավերով</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նախատեսված</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էլեկտրոնային</w:t>
      </w:r>
      <w:proofErr w:type="spellEnd"/>
      <w:r w:rsidRPr="006D2E03">
        <w:rPr>
          <w:rFonts w:ascii="GHEA Grapalat" w:hAnsi="GHEA Grapalat" w:cs="Sylfaen"/>
          <w:sz w:val="20"/>
          <w:szCs w:val="24"/>
          <w:lang w:val="af-ZA" w:eastAsia="en-US"/>
        </w:rPr>
        <w:t xml:space="preserve"> </w:t>
      </w:r>
      <w:proofErr w:type="spellStart"/>
      <w:r w:rsidRPr="006D2E03">
        <w:rPr>
          <w:rFonts w:ascii="GHEA Grapalat" w:hAnsi="GHEA Grapalat" w:cs="Sylfaen"/>
          <w:sz w:val="20"/>
          <w:szCs w:val="24"/>
          <w:lang w:val="ru-RU" w:eastAsia="en-US"/>
        </w:rPr>
        <w:t>փոստին</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ուղարկելու</w:t>
      </w:r>
      <w:proofErr w:type="spellEnd"/>
      <w:r w:rsidR="00FE20B2" w:rsidRPr="006D2E03">
        <w:rPr>
          <w:rFonts w:ascii="GHEA Grapalat" w:hAnsi="GHEA Grapalat" w:cs="Sylfaen"/>
          <w:sz w:val="20"/>
          <w:szCs w:val="24"/>
          <w:lang w:val="af-ZA" w:eastAsia="en-US"/>
        </w:rPr>
        <w:t xml:space="preserve"> </w:t>
      </w:r>
      <w:proofErr w:type="spellStart"/>
      <w:r w:rsidR="00FE20B2" w:rsidRPr="006D2E03">
        <w:rPr>
          <w:rFonts w:ascii="GHEA Grapalat" w:hAnsi="GHEA Grapalat" w:cs="Sylfaen"/>
          <w:sz w:val="20"/>
          <w:szCs w:val="24"/>
          <w:lang w:eastAsia="en-US"/>
        </w:rPr>
        <w:t>միջոցով</w:t>
      </w:r>
      <w:proofErr w:type="spellEnd"/>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Քարտուղարը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պարտավոր</w:t>
      </w:r>
      <w:proofErr w:type="spellEnd"/>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փաստաթղթերն</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օրը</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հաստատել</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դրանց</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ստանալու</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հանգամանքը</w:t>
      </w:r>
      <w:proofErr w:type="spellEnd"/>
      <w:r w:rsidR="007A5810" w:rsidRPr="006D2E03">
        <w:rPr>
          <w:rFonts w:ascii="GHEA Grapalat" w:hAnsi="GHEA Grapalat" w:cs="Sylfaen"/>
          <w:sz w:val="20"/>
          <w:szCs w:val="24"/>
          <w:lang w:val="ru-RU" w:eastAsia="en-US"/>
        </w:rPr>
        <w:t>՝</w:t>
      </w:r>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սույն</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հրավերում</w:t>
      </w:r>
      <w:proofErr w:type="spellEnd"/>
      <w:r w:rsidR="007A5810" w:rsidRPr="006D2E03">
        <w:rPr>
          <w:rFonts w:ascii="GHEA Grapalat" w:hAnsi="GHEA Grapalat" w:cs="Sylfaen"/>
          <w:sz w:val="20"/>
          <w:szCs w:val="24"/>
          <w:lang w:val="hy-AM" w:eastAsia="en-US"/>
        </w:rPr>
        <w:t xml:space="preserve"> </w:t>
      </w:r>
      <w:proofErr w:type="spellStart"/>
      <w:r w:rsidR="007A5810" w:rsidRPr="006D2E03">
        <w:rPr>
          <w:rFonts w:ascii="GHEA Grapalat" w:hAnsi="GHEA Grapalat" w:cs="Sylfaen"/>
          <w:sz w:val="20"/>
          <w:szCs w:val="24"/>
          <w:lang w:val="ru-RU" w:eastAsia="en-US"/>
        </w:rPr>
        <w:t>նշված</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իր</w:t>
      </w:r>
      <w:proofErr w:type="spellEnd"/>
      <w:r w:rsidR="007A5810" w:rsidRPr="006D2E03">
        <w:rPr>
          <w:rFonts w:ascii="GHEA Grapalat" w:hAnsi="GHEA Grapalat" w:cs="Sylfaen"/>
          <w:sz w:val="20"/>
          <w:szCs w:val="24"/>
          <w:lang w:val="af-ZA" w:eastAsia="en-US"/>
        </w:rPr>
        <w:t xml:space="preserve"> </w:t>
      </w:r>
      <w:proofErr w:type="spellStart"/>
      <w:r w:rsidR="007A5810" w:rsidRPr="006D2E03">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փոստից</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մասնակցի</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էլեկտրոնային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փոստին</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հավաստում</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ուղարկելու</w:t>
      </w:r>
      <w:proofErr w:type="spellEnd"/>
      <w:r w:rsidR="007A5810" w:rsidRPr="00A71D81">
        <w:rPr>
          <w:rFonts w:ascii="GHEA Grapalat" w:hAnsi="GHEA Grapalat" w:cs="Sylfaen"/>
          <w:sz w:val="20"/>
          <w:szCs w:val="24"/>
          <w:lang w:val="af-ZA" w:eastAsia="en-US"/>
        </w:rPr>
        <w:t xml:space="preserve"> </w:t>
      </w:r>
      <w:proofErr w:type="spellStart"/>
      <w:r w:rsidR="007A5810" w:rsidRPr="00A71D81">
        <w:rPr>
          <w:rFonts w:ascii="GHEA Grapalat" w:hAnsi="GHEA Grapalat" w:cs="Sylfaen"/>
          <w:sz w:val="20"/>
          <w:szCs w:val="24"/>
          <w:lang w:val="ru-RU" w:eastAsia="en-US"/>
        </w:rPr>
        <w:t>միջոցով</w:t>
      </w:r>
      <w:proofErr w:type="spellEnd"/>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Մասնակիցները</w:t>
      </w:r>
      <w:proofErr w:type="spellEnd"/>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նրանց</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ներկայացուցիչները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ներկա</w:t>
      </w:r>
      <w:proofErr w:type="spellEnd"/>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նիստերին</w:t>
      </w:r>
      <w:proofErr w:type="spellEnd"/>
      <w:r w:rsidR="002B121D" w:rsidRPr="00A71D81">
        <w:rPr>
          <w:rFonts w:ascii="GHEA Grapalat" w:hAnsi="GHEA Grapalat" w:cs="Sylfaen"/>
          <w:szCs w:val="24"/>
          <w:lang w:val="ru-RU"/>
        </w:rPr>
        <w:t>։</w:t>
      </w:r>
      <w:r w:rsidR="002B12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Մասնակիցները</w:t>
      </w:r>
      <w:proofErr w:type="spellEnd"/>
      <w:r w:rsidR="006D4E1D" w:rsidRPr="00A71D81">
        <w:rPr>
          <w:rFonts w:ascii="GHEA Grapalat" w:hAnsi="GHEA Grapalat" w:cs="Sylfaen"/>
          <w:szCs w:val="24"/>
        </w:rPr>
        <w:t xml:space="preserve"> կամ </w:t>
      </w:r>
      <w:proofErr w:type="spellStart"/>
      <w:r w:rsidR="006D4E1D" w:rsidRPr="00A71D81">
        <w:rPr>
          <w:rFonts w:ascii="GHEA Grapalat" w:hAnsi="GHEA Grapalat" w:cs="Sylfaen"/>
          <w:szCs w:val="24"/>
          <w:lang w:val="ru-RU"/>
        </w:rPr>
        <w:t>նրանց</w:t>
      </w:r>
      <w:proofErr w:type="spellEnd"/>
      <w:r w:rsidR="006D4E1D" w:rsidRPr="00A71D81">
        <w:rPr>
          <w:rFonts w:ascii="GHEA Grapalat" w:hAnsi="GHEA Grapalat" w:cs="Sylfaen"/>
          <w:szCs w:val="24"/>
        </w:rPr>
        <w:t xml:space="preserve"> </w:t>
      </w:r>
      <w:proofErr w:type="spellStart"/>
      <w:r w:rsidR="006D4E1D" w:rsidRPr="00A71D81">
        <w:rPr>
          <w:rFonts w:ascii="GHEA Grapalat" w:hAnsi="GHEA Grapalat" w:cs="Sylfaen"/>
          <w:szCs w:val="24"/>
          <w:lang w:val="ru-RU"/>
        </w:rPr>
        <w:t>ներկայացուցիչները</w:t>
      </w:r>
      <w:proofErr w:type="spellEnd"/>
      <w:r w:rsidR="006D4E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կարող</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պահանջել</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հանձնաժողովի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նիստերի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արձանագրությունների</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պատճենները</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որոնք</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տրամադրվում</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են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մեկ</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օրացուցային</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օրվա</w:t>
      </w:r>
      <w:proofErr w:type="spellEnd"/>
      <w:r w:rsidR="002B121D" w:rsidRPr="00A71D81">
        <w:rPr>
          <w:rFonts w:ascii="GHEA Grapalat" w:hAnsi="GHEA Grapalat" w:cs="Sylfaen"/>
          <w:szCs w:val="24"/>
        </w:rPr>
        <w:t xml:space="preserve"> </w:t>
      </w:r>
      <w:proofErr w:type="spellStart"/>
      <w:r w:rsidR="002B121D" w:rsidRPr="00A71D81">
        <w:rPr>
          <w:rFonts w:ascii="GHEA Grapalat" w:hAnsi="GHEA Grapalat" w:cs="Sylfaen"/>
          <w:szCs w:val="24"/>
          <w:lang w:val="ru-RU"/>
        </w:rPr>
        <w:t>ընթացքում</w:t>
      </w:r>
      <w:proofErr w:type="spellEnd"/>
      <w:r w:rsidR="002B121D" w:rsidRPr="00A71D81">
        <w:rPr>
          <w:rFonts w:ascii="GHEA Grapalat" w:hAnsi="GHEA Grapalat" w:cs="Sylfaen"/>
          <w:szCs w:val="24"/>
          <w:lang w:val="ru-RU"/>
        </w:rPr>
        <w:t>։</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կամ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պատվիրատուի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ծանուցումներն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ուղարկվում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են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հայտում նշված էլեկտրոնային փոստին ուղարկելու միջոցով, </w:t>
      </w:r>
      <w:proofErr w:type="spellStart"/>
      <w:r w:rsidR="00CD1E70" w:rsidRPr="00A71D81">
        <w:rPr>
          <w:rFonts w:ascii="GHEA Grapalat" w:hAnsi="GHEA Grapalat" w:cs="Sylfaen"/>
          <w:sz w:val="20"/>
          <w:lang w:val="ru-RU"/>
        </w:rPr>
        <w:t>իսկ</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մասնակցի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կողմից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իր</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հայտում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փոստից</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սույն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հրավերում</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նշված</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հանձնաժողովի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քարտուղարի</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էլեկտրոնային</w:t>
      </w:r>
      <w:proofErr w:type="spellEnd"/>
      <w:r w:rsidR="00CD1E70" w:rsidRPr="00A71D81">
        <w:rPr>
          <w:rFonts w:ascii="GHEA Grapalat" w:hAnsi="GHEA Grapalat" w:cs="Sylfaen"/>
          <w:sz w:val="20"/>
          <w:lang w:val="af-ZA"/>
        </w:rPr>
        <w:t xml:space="preserve"> </w:t>
      </w:r>
      <w:proofErr w:type="spellStart"/>
      <w:r w:rsidR="00CD1E70" w:rsidRPr="00A71D81">
        <w:rPr>
          <w:rFonts w:ascii="GHEA Grapalat" w:hAnsi="GHEA Grapalat" w:cs="Sylfaen"/>
          <w:sz w:val="20"/>
          <w:lang w:val="ru-RU"/>
        </w:rPr>
        <w:t>փոստին</w:t>
      </w:r>
      <w:proofErr w:type="spellEnd"/>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lastRenderedPageBreak/>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571F29" w:rsidRPr="00A71D81">
        <w:rPr>
          <w:rStyle w:val="af6"/>
          <w:rFonts w:ascii="GHEA Grapalat" w:hAnsi="GHEA Grapalat" w:cs="Sylfaen"/>
          <w:color w:val="FFFFFF"/>
        </w:rPr>
        <w:footnoteReference w:id="3"/>
      </w:r>
      <w:r w:rsidR="00571F29" w:rsidRPr="00A71D81">
        <w:rPr>
          <w:rFonts w:ascii="GHEA Grapalat" w:hAnsi="GHEA Grapalat" w:cs="Tahoma"/>
        </w:rPr>
        <w:t>։</w:t>
      </w:r>
      <w:r w:rsidR="00436F47" w:rsidRPr="00A71D81">
        <w:rPr>
          <w:rFonts w:ascii="GHEA Grapalat" w:hAnsi="GHEA Grapalat" w:cs="Tahoma"/>
          <w:vertAlign w:val="superscript"/>
        </w:rPr>
        <w:t>11</w:t>
      </w:r>
      <w:r w:rsidR="002B103D" w:rsidRPr="00A71D81">
        <w:rPr>
          <w:rFonts w:ascii="GHEA Grapalat" w:hAnsi="GHEA Grapalat" w:cs="Tahoma"/>
          <w:lang w:val="hy-AM"/>
        </w:rPr>
        <w:t xml:space="preserve"> </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proofErr w:type="spellStart"/>
      <w:r w:rsidR="00583092" w:rsidRPr="00A71D81">
        <w:rPr>
          <w:rFonts w:ascii="GHEA Grapalat" w:hAnsi="GHEA Grapalat" w:cs="Sylfaen"/>
          <w:szCs w:val="24"/>
          <w:lang w:val="ru-RU"/>
        </w:rPr>
        <w:t>Մասնակից</w:t>
      </w:r>
      <w:proofErr w:type="spellEnd"/>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պահանջների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հիմնավորման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նպատակով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ներկայացնել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լրացուցիչ</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այլ</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փաստաթղթեր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տեղեկություններ</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նյութեր</w:t>
      </w:r>
      <w:proofErr w:type="spellEnd"/>
      <w:r w:rsidR="00583092" w:rsidRPr="00A71D81">
        <w:rPr>
          <w:rFonts w:ascii="GHEA Grapalat" w:hAnsi="GHEA Grapalat" w:cs="Sylfaen"/>
          <w:szCs w:val="24"/>
          <w:lang w:val="ru-RU"/>
        </w:rPr>
        <w:t>։</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proofErr w:type="spellStart"/>
      <w:r w:rsidR="00583092" w:rsidRPr="00A71D81">
        <w:rPr>
          <w:rFonts w:ascii="GHEA Grapalat" w:hAnsi="GHEA Grapalat" w:cs="Sylfaen"/>
          <w:szCs w:val="24"/>
          <w:lang w:val="ru-RU"/>
        </w:rPr>
        <w:t>անձնաժողովը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կարող</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ստուգել</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օգտագործելով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պաշտոնական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աղբյուրներից</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ստացված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կամ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դրա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մասին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ստանալով</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իրավասու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ուղարկվելու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դեպքում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համապատասխան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պետական</w:t>
      </w:r>
      <w:proofErr w:type="spellEnd"/>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տեղական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ինքնակառավարման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մարմինները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հարցումն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ստանալու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հաջորդող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երկու</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աշխատանքային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օրվա</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ընթացքում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տրամադրում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գրավոր</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եզրակացություն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Եթե</w:t>
      </w:r>
      <w:proofErr w:type="spellEnd"/>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proofErr w:type="spellStart"/>
      <w:r w:rsidR="00583092" w:rsidRPr="00A71D81">
        <w:rPr>
          <w:rFonts w:ascii="GHEA Grapalat" w:hAnsi="GHEA Grapalat" w:cs="Sylfaen"/>
          <w:szCs w:val="24"/>
          <w:lang w:val="ru-RU"/>
        </w:rPr>
        <w:t>ասնակցի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ներկայացրած</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տվյալների</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իսկության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ստուգման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արդյունքում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տվյալները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որակվում</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են</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իրականությանը</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չհամապա</w:t>
      </w:r>
      <w:proofErr w:type="spellEnd"/>
      <w:r w:rsidR="00583092" w:rsidRPr="00A71D81">
        <w:rPr>
          <w:rFonts w:ascii="GHEA Grapalat" w:hAnsi="GHEA Grapalat" w:cs="Sylfaen"/>
          <w:szCs w:val="24"/>
        </w:rPr>
        <w:softHyphen/>
      </w:r>
      <w:proofErr w:type="spellStart"/>
      <w:r w:rsidR="00583092" w:rsidRPr="00A71D81">
        <w:rPr>
          <w:rFonts w:ascii="GHEA Grapalat" w:hAnsi="GHEA Grapalat" w:cs="Sylfaen"/>
          <w:szCs w:val="24"/>
          <w:lang w:val="ru-RU"/>
        </w:rPr>
        <w:t>տասխանող</w:t>
      </w:r>
      <w:proofErr w:type="spellEnd"/>
      <w:r w:rsidR="00583092" w:rsidRPr="00A71D81">
        <w:rPr>
          <w:rFonts w:ascii="GHEA Grapalat" w:hAnsi="GHEA Grapalat" w:cs="Sylfaen"/>
          <w:szCs w:val="24"/>
        </w:rPr>
        <w:t xml:space="preserve">, </w:t>
      </w:r>
      <w:proofErr w:type="spellStart"/>
      <w:r w:rsidR="00583092" w:rsidRPr="00A71D81">
        <w:rPr>
          <w:rFonts w:ascii="GHEA Grapalat" w:hAnsi="GHEA Grapalat" w:cs="Sylfaen"/>
          <w:szCs w:val="24"/>
          <w:lang w:val="ru-RU"/>
        </w:rPr>
        <w:t>ապա</w:t>
      </w:r>
      <w:proofErr w:type="spellEnd"/>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77777777" w:rsidR="00F40755" w:rsidRPr="00F40755" w:rsidRDefault="00F40755" w:rsidP="00F40755">
      <w:pPr>
        <w:pStyle w:val="23"/>
        <w:spacing w:line="240" w:lineRule="auto"/>
        <w:ind w:firstLine="567"/>
        <w:rPr>
          <w:rFonts w:ascii="GHEA Grapalat" w:hAnsi="GHEA Grapalat" w:cs="Sylfaen"/>
          <w:lang w:val="hy-AM"/>
        </w:rPr>
      </w:pP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սույն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ընթացակարգի</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դեպքում</w:t>
      </w:r>
      <w:proofErr w:type="spellEnd"/>
      <w:r w:rsidRPr="00F40755">
        <w:rPr>
          <w:rFonts w:ascii="GHEA Grapalat" w:hAnsi="GHEA Grapalat" w:cs="Sylfaen"/>
          <w:lang w:val="es-ES"/>
        </w:rPr>
        <w:t xml:space="preserve"> «      » </w:t>
      </w:r>
      <w:proofErr w:type="spellStart"/>
      <w:r w:rsidRPr="00F40755">
        <w:rPr>
          <w:rFonts w:ascii="GHEA Grapalat" w:hAnsi="GHEA Grapalat" w:cs="Sylfaen"/>
          <w:lang w:val="es-ES"/>
        </w:rPr>
        <w:t>օրացուցային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օր</w:t>
      </w:r>
      <w:proofErr w:type="spellEnd"/>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proofErr w:type="spellStart"/>
      <w:r w:rsidR="00096865" w:rsidRPr="00A71D81">
        <w:rPr>
          <w:rFonts w:ascii="GHEA Grapalat" w:hAnsi="GHEA Grapalat" w:cs="Sylfaen"/>
          <w:sz w:val="20"/>
          <w:lang w:val="ru-RU"/>
        </w:rPr>
        <w:t>Պայմանագիր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հանձնաժողովի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որոշման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հիման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վրա</w:t>
      </w:r>
      <w:proofErr w:type="spellEnd"/>
      <w:r w:rsidR="00096865"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096865" w:rsidRPr="00A71D81">
        <w:rPr>
          <w:rFonts w:ascii="GHEA Grapalat" w:hAnsi="GHEA Grapalat" w:cs="Sylfaen"/>
          <w:sz w:val="20"/>
          <w:lang w:val="ru-RU"/>
        </w:rPr>
        <w:t>ատվիրատուի</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կողմից</w:t>
      </w:r>
      <w:proofErr w:type="spellEnd"/>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Պայմանագիրը</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կնքվում</w:t>
      </w:r>
      <w:proofErr w:type="spellEnd"/>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գրավոր</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մեկ</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փաստաթուղթ</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կազմելու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միջոցով</w:t>
      </w:r>
      <w:proofErr w:type="spellEnd"/>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չոր</w:t>
      </w:r>
      <w:proofErr w:type="spellEnd"/>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w:t>
      </w:r>
      <w:proofErr w:type="spellEnd"/>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proofErr w:type="spellStart"/>
      <w:r w:rsidR="00EB6E54" w:rsidRPr="00A71D81">
        <w:rPr>
          <w:rFonts w:ascii="GHEA Grapalat" w:hAnsi="GHEA Grapalat" w:cs="Sylfaen"/>
          <w:sz w:val="20"/>
          <w:lang w:val="ru-RU"/>
        </w:rPr>
        <w:t>ատվիրատուն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ծանուցում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ներկայացնելով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Ընդ</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կարող</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ոչ</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շուտ</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սույն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հրավերի</w:t>
      </w:r>
      <w:proofErr w:type="spellEnd"/>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proofErr w:type="spellStart"/>
      <w:r w:rsidR="005D3674" w:rsidRPr="00A71D81">
        <w:rPr>
          <w:rFonts w:ascii="GHEA Grapalat" w:hAnsi="GHEA Grapalat" w:cs="Sylfaen"/>
          <w:sz w:val="20"/>
        </w:rPr>
        <w:t>ին</w:t>
      </w:r>
      <w:proofErr w:type="spellEnd"/>
      <w:r w:rsidR="005D3674" w:rsidRPr="00A71D81">
        <w:rPr>
          <w:rFonts w:ascii="GHEA Grapalat" w:hAnsi="GHEA Grapalat" w:cs="Sylfaen"/>
          <w:sz w:val="20"/>
          <w:lang w:val="af-ZA"/>
        </w:rPr>
        <w:t xml:space="preserve"> </w:t>
      </w:r>
      <w:proofErr w:type="spellStart"/>
      <w:r w:rsidR="005D3674" w:rsidRPr="00A71D81">
        <w:rPr>
          <w:rFonts w:ascii="GHEA Grapalat" w:hAnsi="GHEA Grapalat" w:cs="Sylfaen"/>
          <w:sz w:val="20"/>
        </w:rPr>
        <w:t>մասի</w:t>
      </w:r>
      <w:proofErr w:type="spellEnd"/>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կետով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սահմանված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անգործության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ժամկետը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լրանալու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օրվան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հաջորդող</w:t>
      </w:r>
      <w:proofErr w:type="spellEnd"/>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աշխատանքային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օրը</w:t>
      </w:r>
      <w:proofErr w:type="spellEnd"/>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r w:rsidRPr="00A71D81">
        <w:rPr>
          <w:rFonts w:ascii="GHEA Grapalat" w:hAnsi="GHEA Grapalat" w:cs="Sylfaen"/>
          <w:sz w:val="20"/>
        </w:rPr>
        <w:t>մ</w:t>
      </w:r>
      <w:proofErr w:type="spellStart"/>
      <w:r w:rsidR="00EB6E54" w:rsidRPr="00A71D81">
        <w:rPr>
          <w:rFonts w:ascii="GHEA Grapalat" w:hAnsi="GHEA Grapalat" w:cs="Sylfaen"/>
          <w:sz w:val="20"/>
          <w:lang w:val="ru-RU"/>
        </w:rPr>
        <w:t>ասնակցին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պայմանագիր</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կնքելու</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առաջարկը</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կնքվելիք</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նախագիծը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հանձնաժողովի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քարտուղարը</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տրամադրում</w:t>
      </w:r>
      <w:proofErr w:type="spellEnd"/>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էլեկտրոնային</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եղանակով</w:t>
      </w:r>
      <w:proofErr w:type="spellEnd"/>
      <w:r w:rsidR="00EB6E54"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Ընդ</w:t>
      </w:r>
      <w:proofErr w:type="spellEnd"/>
      <w:r w:rsidR="00443B7A" w:rsidRPr="00A71D81">
        <w:rPr>
          <w:rFonts w:ascii="GHEA Grapalat" w:hAnsi="GHEA Grapalat" w:cs="Sylfaen"/>
          <w:sz w:val="20"/>
          <w:lang w:val="af-ZA"/>
        </w:rPr>
        <w:t xml:space="preserve"> </w:t>
      </w:r>
      <w:proofErr w:type="spellStart"/>
      <w:r w:rsidR="00443B7A" w:rsidRPr="00A71D81">
        <w:rPr>
          <w:rFonts w:ascii="GHEA Grapalat" w:hAnsi="GHEA Grapalat" w:cs="Sylfaen"/>
          <w:sz w:val="20"/>
          <w:lang w:val="ru-RU"/>
        </w:rPr>
        <w:t>որում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պայմանագրում</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ներառվում</w:t>
      </w:r>
      <w:proofErr w:type="spellEnd"/>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ընտրված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մասնակցի</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կողմից</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հայտով</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ներկայացված</w:t>
      </w:r>
      <w:proofErr w:type="spellEnd"/>
      <w:r w:rsidR="00EB6E54" w:rsidRPr="00A71D81">
        <w:rPr>
          <w:rFonts w:ascii="GHEA Grapalat" w:hAnsi="GHEA Grapalat" w:cs="Sylfaen"/>
          <w:sz w:val="20"/>
          <w:lang w:val="af-ZA"/>
        </w:rPr>
        <w:t xml:space="preserve"> </w:t>
      </w:r>
      <w:proofErr w:type="spellStart"/>
      <w:r w:rsidR="00EB6E54" w:rsidRPr="00A71D81">
        <w:rPr>
          <w:rFonts w:ascii="GHEA Grapalat" w:hAnsi="GHEA Grapalat" w:cs="Sylfaen"/>
          <w:sz w:val="20"/>
          <w:lang w:val="ru-RU"/>
        </w:rPr>
        <w:t>ապրանքի</w:t>
      </w:r>
      <w:proofErr w:type="spellEnd"/>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lastRenderedPageBreak/>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proofErr w:type="spellStart"/>
      <w:r w:rsidR="00096865" w:rsidRPr="006D2E03">
        <w:rPr>
          <w:rFonts w:ascii="GHEA Grapalat" w:hAnsi="GHEA Grapalat" w:cs="Sylfaen"/>
          <w:i w:val="0"/>
          <w:szCs w:val="24"/>
          <w:lang w:val="ru-RU"/>
        </w:rPr>
        <w:t>Մինչև</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սույն</w:t>
      </w:r>
      <w:proofErr w:type="spellEnd"/>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հրավերի</w:t>
      </w:r>
      <w:proofErr w:type="spellEnd"/>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proofErr w:type="spellStart"/>
      <w:r w:rsidR="00096865" w:rsidRPr="006D2E03">
        <w:rPr>
          <w:rFonts w:ascii="GHEA Grapalat" w:hAnsi="GHEA Grapalat" w:cs="Sylfaen"/>
          <w:i w:val="0"/>
          <w:szCs w:val="24"/>
          <w:lang w:val="ru-RU"/>
        </w:rPr>
        <w:t>կետով</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նախատեսված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ժամկետի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ավարտը</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կողմերի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համաձայնությամբ</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պայմանագրի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նախագծում</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կատարվել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փոփոխություններ</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սակայն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դրանք</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չեն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կարող</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հանգեցնել</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գնման</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առարկայի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բնութագրերի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փոփոխմանը</w:t>
      </w:r>
      <w:proofErr w:type="spellEnd"/>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ընտրված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մասնակցի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առաջարկած</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գնի</w:t>
      </w:r>
      <w:proofErr w:type="spellEnd"/>
      <w:r w:rsidR="00096865" w:rsidRPr="00A71D81">
        <w:rPr>
          <w:rFonts w:ascii="GHEA Grapalat" w:hAnsi="GHEA Grapalat" w:cs="Sylfaen"/>
          <w:i w:val="0"/>
          <w:szCs w:val="24"/>
          <w:lang w:val="af-ZA"/>
        </w:rPr>
        <w:t xml:space="preserve"> </w:t>
      </w:r>
      <w:proofErr w:type="spellStart"/>
      <w:r w:rsidR="00096865" w:rsidRPr="00A71D81">
        <w:rPr>
          <w:rFonts w:ascii="GHEA Grapalat" w:hAnsi="GHEA Grapalat" w:cs="Sylfaen"/>
          <w:i w:val="0"/>
          <w:szCs w:val="24"/>
          <w:lang w:val="ru-RU"/>
        </w:rPr>
        <w:t>ավելացմանը</w:t>
      </w:r>
      <w:proofErr w:type="spellEnd"/>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771904AA"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proofErr w:type="spellStart"/>
      <w:r w:rsidR="00A161E3" w:rsidRPr="00532617">
        <w:rPr>
          <w:rFonts w:ascii="GHEA Grapalat" w:hAnsi="GHEA Grapalat" w:cs="Sylfaen"/>
          <w:sz w:val="20"/>
          <w:lang w:val="ru-RU"/>
        </w:rPr>
        <w:t>այմանագրի</w:t>
      </w:r>
      <w:proofErr w:type="spellEnd"/>
      <w:r w:rsidR="00A161E3" w:rsidRPr="00532617">
        <w:rPr>
          <w:rFonts w:ascii="GHEA Grapalat" w:hAnsi="GHEA Grapalat" w:cs="Sylfaen"/>
          <w:sz w:val="20"/>
          <w:lang w:val="hy-AM"/>
        </w:rPr>
        <w:t xml:space="preserve"> </w:t>
      </w:r>
      <w:proofErr w:type="spellStart"/>
      <w:r w:rsidR="00A161E3" w:rsidRPr="00532617">
        <w:rPr>
          <w:rFonts w:ascii="GHEA Grapalat" w:hAnsi="GHEA Grapalat" w:cs="Sylfaen"/>
          <w:sz w:val="20"/>
          <w:lang w:val="ru-RU"/>
        </w:rPr>
        <w:t>ապահովում</w:t>
      </w:r>
      <w:proofErr w:type="spellEnd"/>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ներկայացնելու</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պահանջի</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հիման</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վրա</w:t>
      </w:r>
      <w:proofErr w:type="spellEnd"/>
      <w:r w:rsidR="00A161E3" w:rsidRPr="00532617">
        <w:rPr>
          <w:rFonts w:ascii="GHEA Grapalat" w:hAnsi="GHEA Grapalat" w:cs="Sylfaen"/>
          <w:sz w:val="20"/>
          <w:lang w:val="af-ZA"/>
        </w:rPr>
        <w:t xml:space="preserve">, </w:t>
      </w:r>
      <w:proofErr w:type="spellStart"/>
      <w:r w:rsidR="00A161E3" w:rsidRPr="00532617">
        <w:rPr>
          <w:rFonts w:ascii="GHEA Grapalat" w:hAnsi="GHEA Grapalat" w:cs="Sylfaen"/>
          <w:sz w:val="20"/>
          <w:lang w:val="ru-RU"/>
        </w:rPr>
        <w:t>այն</w:t>
      </w:r>
      <w:proofErr w:type="spellEnd"/>
      <w:r w:rsidR="00A161E3" w:rsidRPr="00532617">
        <w:rPr>
          <w:rFonts w:ascii="GHEA Grapalat" w:hAnsi="GHEA Grapalat" w:cs="Sylfaen"/>
          <w:sz w:val="20"/>
          <w:lang w:val="af-ZA"/>
        </w:rPr>
        <w:t xml:space="preserve"> </w:t>
      </w:r>
      <w:proofErr w:type="spellStart"/>
      <w:r w:rsidR="00A161E3" w:rsidRPr="008960F6">
        <w:rPr>
          <w:rFonts w:ascii="GHEA Grapalat" w:hAnsi="GHEA Grapalat" w:cs="Sylfaen"/>
          <w:sz w:val="20"/>
          <w:lang w:val="ru-RU"/>
        </w:rPr>
        <w:t>ստանալու</w:t>
      </w:r>
      <w:proofErr w:type="spellEnd"/>
      <w:r w:rsidR="00A161E3" w:rsidRPr="003B269F">
        <w:rPr>
          <w:rFonts w:ascii="GHEA Grapalat" w:hAnsi="GHEA Grapalat" w:cs="Sylfaen"/>
          <w:sz w:val="20"/>
          <w:lang w:val="af-ZA"/>
        </w:rPr>
        <w:t xml:space="preserve"> </w:t>
      </w:r>
      <w:proofErr w:type="spellStart"/>
      <w:r w:rsidR="00A161E3" w:rsidRPr="003B269F">
        <w:rPr>
          <w:rFonts w:ascii="GHEA Grapalat" w:hAnsi="GHEA Grapalat" w:cs="Sylfaen"/>
          <w:sz w:val="20"/>
          <w:lang w:val="ru-RU"/>
        </w:rPr>
        <w:t>օրվանից</w:t>
      </w:r>
      <w:proofErr w:type="spellEnd"/>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proofErr w:type="spellStart"/>
      <w:r w:rsidR="00A161E3" w:rsidRPr="00507CF0">
        <w:rPr>
          <w:rFonts w:ascii="GHEA Grapalat" w:hAnsi="GHEA Grapalat" w:cs="Sylfaen"/>
          <w:sz w:val="20"/>
          <w:lang w:val="ru-RU"/>
        </w:rPr>
        <w:t>օրվա</w:t>
      </w:r>
      <w:proofErr w:type="spellEnd"/>
      <w:r w:rsidR="00A161E3" w:rsidRPr="00507CF0">
        <w:rPr>
          <w:rFonts w:ascii="GHEA Grapalat" w:hAnsi="GHEA Grapalat" w:cs="Sylfaen"/>
          <w:sz w:val="20"/>
          <w:lang w:val="af-ZA"/>
        </w:rPr>
        <w:t xml:space="preserve"> </w:t>
      </w:r>
      <w:proofErr w:type="spellStart"/>
      <w:r w:rsidR="00A161E3" w:rsidRPr="00EF056B">
        <w:rPr>
          <w:rFonts w:ascii="GHEA Grapalat" w:hAnsi="GHEA Grapalat" w:cs="Sylfaen"/>
          <w:sz w:val="20"/>
          <w:lang w:val="ru-RU"/>
        </w:rPr>
        <w:t>ընթացքում</w:t>
      </w:r>
      <w:proofErr w:type="spellEnd"/>
      <w:r w:rsidR="00A161E3" w:rsidRPr="00675DB0">
        <w:rPr>
          <w:rFonts w:ascii="GHEA Grapalat" w:hAnsi="GHEA Grapalat" w:cs="Sylfaen"/>
          <w:sz w:val="20"/>
          <w:lang w:val="af-ZA"/>
        </w:rPr>
        <w:t xml:space="preserve">, </w:t>
      </w:r>
      <w:proofErr w:type="spellStart"/>
      <w:r w:rsidR="00A161E3" w:rsidRPr="00675DB0">
        <w:rPr>
          <w:rFonts w:ascii="GHEA Grapalat" w:hAnsi="GHEA Grapalat" w:cs="Sylfaen"/>
          <w:sz w:val="20"/>
          <w:lang w:val="ru-RU"/>
        </w:rPr>
        <w:t>ընտրված</w:t>
      </w:r>
      <w:proofErr w:type="spellEnd"/>
      <w:r w:rsidR="00A161E3" w:rsidRPr="00675DB0">
        <w:rPr>
          <w:rFonts w:ascii="GHEA Grapalat" w:hAnsi="GHEA Grapalat" w:cs="Sylfaen"/>
          <w:sz w:val="20"/>
          <w:lang w:val="af-ZA"/>
        </w:rPr>
        <w:t xml:space="preserve"> </w:t>
      </w:r>
      <w:proofErr w:type="spellStart"/>
      <w:r w:rsidR="00A161E3" w:rsidRPr="00B85339">
        <w:rPr>
          <w:rFonts w:ascii="GHEA Grapalat" w:hAnsi="GHEA Grapalat" w:cs="Sylfaen"/>
          <w:sz w:val="20"/>
          <w:lang w:val="ru-RU"/>
        </w:rPr>
        <w:t>մասնակիցը</w:t>
      </w:r>
      <w:proofErr w:type="spellEnd"/>
      <w:r w:rsidR="00A161E3" w:rsidRPr="00840613">
        <w:rPr>
          <w:rFonts w:ascii="GHEA Grapalat" w:hAnsi="GHEA Grapalat" w:cs="Sylfaen"/>
          <w:sz w:val="20"/>
          <w:lang w:val="af-ZA"/>
        </w:rPr>
        <w:t xml:space="preserve"> </w:t>
      </w:r>
      <w:proofErr w:type="spellStart"/>
      <w:r w:rsidR="00A161E3" w:rsidRPr="00840613">
        <w:rPr>
          <w:rFonts w:ascii="GHEA Grapalat" w:hAnsi="GHEA Grapalat" w:cs="Sylfaen"/>
          <w:sz w:val="20"/>
          <w:lang w:val="ru-RU"/>
        </w:rPr>
        <w:t>պարտավոր</w:t>
      </w:r>
      <w:proofErr w:type="spellEnd"/>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ներկայացնել</w:t>
      </w:r>
      <w:proofErr w:type="spellEnd"/>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proofErr w:type="spellStart"/>
      <w:r w:rsidR="00A161E3" w:rsidRPr="006D2E03">
        <w:rPr>
          <w:rFonts w:ascii="GHEA Grapalat" w:hAnsi="GHEA Grapalat" w:cs="Sylfaen"/>
          <w:sz w:val="20"/>
          <w:lang w:val="ru-RU"/>
        </w:rPr>
        <w:t>պայմանագրի</w:t>
      </w:r>
      <w:proofErr w:type="spellEnd"/>
      <w:r w:rsidR="00A161E3" w:rsidRPr="006D2E03">
        <w:rPr>
          <w:rFonts w:ascii="GHEA Grapalat" w:hAnsi="GHEA Grapalat" w:cs="Sylfaen"/>
          <w:sz w:val="20"/>
          <w:lang w:val="hy-AM"/>
        </w:rPr>
        <w:t xml:space="preserve"> </w:t>
      </w:r>
      <w:proofErr w:type="spellStart"/>
      <w:r w:rsidR="00A161E3" w:rsidRPr="006D2E03">
        <w:rPr>
          <w:rFonts w:ascii="GHEA Grapalat" w:hAnsi="GHEA Grapalat" w:cs="Sylfaen"/>
          <w:sz w:val="20"/>
          <w:lang w:val="ru-RU"/>
        </w:rPr>
        <w:t>ապահովում</w:t>
      </w:r>
      <w:proofErr w:type="spellEnd"/>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p>
    <w:p w14:paraId="089EADE0" w14:textId="6F4A3325"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Որակավորման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ապահովման</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չափը</w:t>
      </w:r>
      <w:proofErr w:type="spellEnd"/>
      <w:r w:rsidR="0074145B" w:rsidRPr="00A71D81">
        <w:rPr>
          <w:rFonts w:ascii="GHEA Grapalat" w:hAnsi="GHEA Grapalat" w:cs="Sylfaen"/>
          <w:sz w:val="20"/>
          <w:lang w:val="af-ZA"/>
        </w:rPr>
        <w:t xml:space="preserve"> </w:t>
      </w:r>
      <w:proofErr w:type="spellStart"/>
      <w:r w:rsidR="0074145B" w:rsidRPr="00A71D81">
        <w:rPr>
          <w:rFonts w:ascii="GHEA Grapalat" w:hAnsi="GHEA Grapalat" w:cs="Sylfaen"/>
          <w:sz w:val="20"/>
        </w:rPr>
        <w:t>հավասար</w:t>
      </w:r>
      <w:proofErr w:type="spellEnd"/>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D7662C">
        <w:rPr>
          <w:rFonts w:ascii="GHEA Grapalat" w:hAnsi="GHEA Grapalat" w:cs="Sylfaen"/>
          <w:sz w:val="20"/>
          <w:lang w:val="af-ZA"/>
        </w:rPr>
        <w:t>:</w:t>
      </w:r>
      <w:r w:rsidR="005A72DB" w:rsidRPr="00A71D81">
        <w:rPr>
          <w:rFonts w:ascii="GHEA Grapalat" w:hAnsi="GHEA Grapalat" w:cs="Sylfaen"/>
          <w:sz w:val="20"/>
          <w:lang w:val="af-ZA"/>
        </w:rPr>
        <w:t>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A72DB" w:rsidRPr="00A71D81">
        <w:rPr>
          <w:rStyle w:val="af6"/>
          <w:rFonts w:ascii="GHEA Grapalat" w:hAnsi="GHEA Grapalat" w:cs="Arial"/>
          <w:sz w:val="20"/>
        </w:rPr>
        <w:footnoteReference w:id="4"/>
      </w:r>
      <w:r w:rsidR="005A72DB" w:rsidRPr="00A71D81">
        <w:rPr>
          <w:rFonts w:ascii="GHEA Grapalat" w:hAnsi="GHEA Grapalat" w:cs="Arial"/>
          <w:sz w:val="20"/>
          <w:vertAlign w:val="superscript"/>
          <w:lang w:val="hy-AM"/>
        </w:rPr>
        <w:t>.1</w:t>
      </w:r>
      <w:r w:rsidR="00F96621" w:rsidRPr="00A71D81">
        <w:rPr>
          <w:rFonts w:ascii="GHEA Grapalat" w:hAnsi="GHEA Grapalat" w:cs="Sylfaen"/>
          <w:sz w:val="20"/>
          <w:lang w:val="af-ZA"/>
        </w:rPr>
        <w:t xml:space="preserve"> </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5150E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 xml:space="preserve">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w:t>
      </w:r>
      <w:r w:rsidRPr="005150EC">
        <w:rPr>
          <w:rFonts w:ascii="GHEA Grapalat" w:hAnsi="GHEA Grapalat" w:cs="Arial"/>
          <w:sz w:val="20"/>
          <w:lang w:val="hy-AM"/>
        </w:rPr>
        <w:t>ընթացքում:</w:t>
      </w:r>
    </w:p>
    <w:p w14:paraId="53965578" w14:textId="5F64BBB2" w:rsidR="00BA7FAD" w:rsidRPr="005150E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5150E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150EC">
        <w:rPr>
          <w:rFonts w:ascii="GHEA Grapalat" w:hAnsi="GHEA Grapalat" w:cs="Arial"/>
          <w:sz w:val="20"/>
          <w:lang w:val="hy-AM"/>
        </w:rPr>
        <w:t xml:space="preserve"> փուլի գումարի նկատմամբ հաշվարկված համամասնությամբ</w:t>
      </w:r>
      <w:r w:rsidRPr="005150EC">
        <w:rPr>
          <w:rFonts w:ascii="GHEA Grapalat" w:hAnsi="GHEA Grapalat" w:cs="Arial"/>
          <w:sz w:val="20"/>
          <w:lang w:val="hy-AM"/>
        </w:rPr>
        <w:t xml:space="preserve">: </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5150E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w:t>
      </w:r>
      <w:r w:rsidRPr="00337B83">
        <w:rPr>
          <w:rFonts w:ascii="GHEA Grapalat" w:hAnsi="GHEA Grapalat" w:cs="Arial"/>
          <w:sz w:val="20"/>
          <w:lang w:val="hy-AM"/>
        </w:rPr>
        <w:t xml:space="preserve">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CDC8546" w:rsidR="00281740" w:rsidRPr="00A71D81" w:rsidRDefault="00281740" w:rsidP="00281740">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w:t>
      </w:r>
    </w:p>
    <w:p w14:paraId="7154DD15" w14:textId="77777777" w:rsidR="00F562EA" w:rsidRPr="006D2E03" w:rsidRDefault="00F562EA" w:rsidP="006D2E03">
      <w:pPr>
        <w:shd w:val="clear" w:color="auto" w:fill="FFFFFF"/>
        <w:spacing w:line="360" w:lineRule="auto"/>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281740">
      <w:pPr>
        <w:ind w:firstLine="567"/>
        <w:jc w:val="both"/>
        <w:rPr>
          <w:rFonts w:ascii="GHEA Grapalat" w:hAnsi="GHEA Grapalat"/>
          <w:sz w:val="20"/>
          <w:szCs w:val="20"/>
          <w:lang w:val="hy-AM"/>
        </w:rPr>
      </w:pPr>
      <w:r w:rsidRPr="00A71D81">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5C57A5FE" w14:textId="77777777" w:rsidR="00DB4EFF"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2987F51D" w14:textId="77777777" w:rsidR="00DB4EFF" w:rsidRDefault="00DB4EFF" w:rsidP="00DB4EFF">
      <w:pPr>
        <w:ind w:firstLine="567"/>
        <w:jc w:val="both"/>
        <w:rPr>
          <w:rFonts w:ascii="GHEA Grapalat" w:hAnsi="GHEA Grapalat" w:cs="Sylfaen"/>
          <w:sz w:val="20"/>
          <w:lang w:val="af-ZA"/>
        </w:rPr>
      </w:pPr>
    </w:p>
    <w:p w14:paraId="5FD32C54" w14:textId="77777777" w:rsidR="00DB4EFF" w:rsidRPr="00A71D81" w:rsidRDefault="00DB4EFF" w:rsidP="006D2E03">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Օրենքի</w:t>
      </w:r>
      <w:proofErr w:type="spellEnd"/>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proofErr w:type="spellStart"/>
      <w:r w:rsidRPr="00A71D81">
        <w:rPr>
          <w:rFonts w:ascii="GHEA Grapalat" w:hAnsi="GHEA Grapalat" w:cs="Sylfaen"/>
          <w:sz w:val="20"/>
          <w:lang w:val="ru-RU"/>
        </w:rPr>
        <w:t>րդ</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հոդվածի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համաձայն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հանձնաժողովը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ընթացակարգը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չկայացած</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հայտարարում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եթե</w:t>
      </w:r>
      <w:proofErr w:type="spellEnd"/>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proofErr w:type="spellStart"/>
      <w:r w:rsidRPr="00A71D81">
        <w:rPr>
          <w:rFonts w:ascii="GHEA Grapalat" w:hAnsi="GHEA Grapalat" w:cs="Sylfaen"/>
          <w:sz w:val="20"/>
          <w:lang w:val="ru-RU"/>
        </w:rPr>
        <w:t>հայտերից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ոչ</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մեկը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համապատասխանում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հրավերի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պայմաններին</w:t>
      </w:r>
      <w:proofErr w:type="spellEnd"/>
      <w:r w:rsidRPr="00A71D81">
        <w:rPr>
          <w:rFonts w:ascii="GHEA Grapalat" w:hAnsi="GHEA Grapalat" w:cs="Sylfaen"/>
          <w:sz w:val="20"/>
          <w:lang w:val="af-ZA"/>
        </w:rPr>
        <w:t>.</w:t>
      </w:r>
    </w:p>
    <w:p w14:paraId="635073AC" w14:textId="33EE6A9B" w:rsidR="00096865" w:rsidRPr="00A71D81" w:rsidRDefault="00096865" w:rsidP="00EF3662">
      <w:pPr>
        <w:ind w:firstLine="567"/>
        <w:jc w:val="both"/>
        <w:rPr>
          <w:rFonts w:ascii="GHEA Grapalat" w:hAnsi="GHEA Grapalat" w:cs="Sylfaen"/>
          <w:sz w:val="20"/>
          <w:vertAlign w:val="superscript"/>
          <w:lang w:val="af-ZA"/>
        </w:rPr>
      </w:pPr>
      <w:r w:rsidRPr="00A71D81">
        <w:rPr>
          <w:rFonts w:ascii="GHEA Grapalat" w:hAnsi="GHEA Grapalat" w:cs="Sylfaen"/>
          <w:sz w:val="20"/>
          <w:lang w:val="af-ZA"/>
        </w:rPr>
        <w:t xml:space="preserve">2) </w:t>
      </w:r>
      <w:proofErr w:type="spellStart"/>
      <w:r w:rsidRPr="00A71D81">
        <w:rPr>
          <w:rFonts w:ascii="GHEA Grapalat" w:hAnsi="GHEA Grapalat" w:cs="Sylfaen"/>
          <w:sz w:val="20"/>
          <w:lang w:val="ru-RU"/>
        </w:rPr>
        <w:t>դադարում</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գոյություն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ունենալ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գնման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պահանջը</w:t>
      </w:r>
      <w:proofErr w:type="spellEnd"/>
      <w:r w:rsidR="00FF0FE2" w:rsidRPr="00A71D81">
        <w:rPr>
          <w:rFonts w:ascii="GHEA Grapalat" w:hAnsi="GHEA Grapalat" w:cs="Sylfaen"/>
          <w:sz w:val="20"/>
          <w:lang w:val="hy-AM"/>
        </w:rPr>
        <w:t>: Ընդ որում պ</w:t>
      </w:r>
      <w:proofErr w:type="spellStart"/>
      <w:r w:rsidR="00FF0FE2" w:rsidRPr="00A71D81">
        <w:rPr>
          <w:rFonts w:ascii="GHEA Grapalat" w:hAnsi="GHEA Grapalat" w:cs="Sylfaen"/>
          <w:sz w:val="20"/>
          <w:lang w:val="ru-RU"/>
        </w:rPr>
        <w:t>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կարիքների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կազմակերպված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գնման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ընթացակարգը</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կարող</w:t>
      </w:r>
      <w:proofErr w:type="spellEnd"/>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ամբողջությամբ</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մասնակի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չկայացած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հայտարարվել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համապատասխանաբար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Հայաստանի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Հանրապետության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կառավարության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համայնքի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ավագանու</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այլ</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պատվիրատուների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դեպքում</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ընդհանուր</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կառավարումն</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իրականացնող</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լիազորված</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մարմնի</w:t>
      </w:r>
      <w:proofErr w:type="spellEnd"/>
      <w:r w:rsidR="00FF0FE2" w:rsidRPr="00A71D81">
        <w:rPr>
          <w:rFonts w:ascii="GHEA Grapalat" w:hAnsi="GHEA Grapalat" w:cs="Sylfaen"/>
          <w:sz w:val="20"/>
          <w:lang w:val="af-ZA"/>
        </w:rPr>
        <w:t xml:space="preserve"> </w:t>
      </w:r>
      <w:proofErr w:type="spellStart"/>
      <w:r w:rsidR="00FF0FE2" w:rsidRPr="00A71D81">
        <w:rPr>
          <w:rFonts w:ascii="GHEA Grapalat" w:hAnsi="GHEA Grapalat" w:cs="Sylfaen"/>
          <w:sz w:val="20"/>
          <w:lang w:val="ru-RU"/>
        </w:rPr>
        <w:t>ղեկավարի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իսկ</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հիմնադրամների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դեպքում</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հոգաբարձուների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խորհրդի</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որոշման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հիման</w:t>
      </w:r>
      <w:proofErr w:type="spellEnd"/>
      <w:r w:rsidR="00A10D1E" w:rsidRPr="00A71D81">
        <w:rPr>
          <w:rFonts w:ascii="GHEA Grapalat" w:hAnsi="GHEA Grapalat" w:cs="Sylfaen"/>
          <w:sz w:val="20"/>
          <w:lang w:val="af-ZA"/>
        </w:rPr>
        <w:t xml:space="preserve"> </w:t>
      </w:r>
      <w:proofErr w:type="spellStart"/>
      <w:r w:rsidR="00A10D1E" w:rsidRPr="00A71D81">
        <w:rPr>
          <w:rFonts w:ascii="GHEA Grapalat" w:hAnsi="GHEA Grapalat" w:cs="Sylfaen"/>
          <w:sz w:val="20"/>
        </w:rPr>
        <w:t>վրա</w:t>
      </w:r>
      <w:proofErr w:type="spellEnd"/>
      <w:r w:rsidR="00A10D1E" w:rsidRPr="00A71D81">
        <w:rPr>
          <w:rStyle w:val="af6"/>
          <w:rFonts w:ascii="GHEA Grapalat" w:hAnsi="GHEA Grapalat" w:cs="Sylfaen"/>
          <w:color w:val="FFFFFF"/>
          <w:sz w:val="20"/>
        </w:rPr>
        <w:footnoteReference w:id="5"/>
      </w:r>
    </w:p>
    <w:p w14:paraId="20727E1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3) </w:t>
      </w:r>
      <w:r w:rsidRPr="00A71D81">
        <w:rPr>
          <w:rFonts w:ascii="GHEA Grapalat" w:hAnsi="GHEA Grapalat" w:cs="Sylfaen"/>
          <w:sz w:val="20"/>
          <w:lang w:val="hy-AM"/>
        </w:rPr>
        <w:t>ոչ</w:t>
      </w:r>
      <w:r w:rsidRPr="00A71D81">
        <w:rPr>
          <w:rFonts w:ascii="GHEA Grapalat" w:hAnsi="GHEA Grapalat" w:cs="Sylfaen"/>
          <w:sz w:val="20"/>
          <w:lang w:val="af-ZA"/>
        </w:rPr>
        <w:t xml:space="preserve"> </w:t>
      </w:r>
      <w:r w:rsidRPr="00A71D81">
        <w:rPr>
          <w:rFonts w:ascii="GHEA Grapalat" w:hAnsi="GHEA Grapalat" w:cs="Sylfaen"/>
          <w:sz w:val="20"/>
          <w:lang w:val="hy-AM"/>
        </w:rPr>
        <w:t>մի</w:t>
      </w:r>
      <w:r w:rsidRPr="00A71D81">
        <w:rPr>
          <w:rFonts w:ascii="GHEA Grapalat" w:hAnsi="GHEA Grapalat" w:cs="Sylfaen"/>
          <w:sz w:val="20"/>
          <w:lang w:val="af-ZA"/>
        </w:rPr>
        <w:t xml:space="preserve"> </w:t>
      </w:r>
      <w:r w:rsidRPr="00A71D81">
        <w:rPr>
          <w:rFonts w:ascii="GHEA Grapalat" w:hAnsi="GHEA Grapalat" w:cs="Sylfaen"/>
          <w:sz w:val="20"/>
          <w:lang w:val="hy-AM"/>
        </w:rPr>
        <w:t>հայտ</w:t>
      </w:r>
      <w:r w:rsidRPr="00A71D81">
        <w:rPr>
          <w:rFonts w:ascii="GHEA Grapalat" w:hAnsi="GHEA Grapalat" w:cs="Sylfaen"/>
          <w:sz w:val="20"/>
          <w:lang w:val="af-ZA"/>
        </w:rPr>
        <w:t xml:space="preserve"> </w:t>
      </w:r>
      <w:r w:rsidRPr="00A71D81">
        <w:rPr>
          <w:rFonts w:ascii="GHEA Grapalat" w:hAnsi="GHEA Grapalat" w:cs="Sylfaen"/>
          <w:sz w:val="20"/>
          <w:lang w:val="hy-AM"/>
        </w:rPr>
        <w:t>չի</w:t>
      </w:r>
      <w:r w:rsidRPr="00A71D81">
        <w:rPr>
          <w:rFonts w:ascii="GHEA Grapalat" w:hAnsi="GHEA Grapalat" w:cs="Sylfaen"/>
          <w:sz w:val="20"/>
          <w:lang w:val="af-ZA"/>
        </w:rPr>
        <w:t xml:space="preserve"> </w:t>
      </w:r>
      <w:r w:rsidRPr="00A71D81">
        <w:rPr>
          <w:rFonts w:ascii="GHEA Grapalat" w:hAnsi="GHEA Grapalat" w:cs="Sylfaen"/>
          <w:sz w:val="20"/>
          <w:lang w:val="hy-AM"/>
        </w:rPr>
        <w:t>ներկայացվել</w:t>
      </w:r>
      <w:r w:rsidRPr="00A71D81">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proofErr w:type="spellStart"/>
      <w:r w:rsidRPr="00A71D81">
        <w:rPr>
          <w:rFonts w:ascii="GHEA Grapalat" w:hAnsi="GHEA Grapalat" w:cs="Sylfaen"/>
          <w:sz w:val="20"/>
          <w:lang w:val="ru-RU"/>
        </w:rPr>
        <w:t>պայմանագիր</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չի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կնքվում</w:t>
      </w:r>
      <w:proofErr w:type="spellEnd"/>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proofErr w:type="spellStart"/>
      <w:r w:rsidR="00CA1C11" w:rsidRPr="00A71D81">
        <w:rPr>
          <w:rFonts w:ascii="GHEA Grapalat" w:hAnsi="GHEA Grapalat" w:cs="Sylfaen"/>
          <w:sz w:val="20"/>
          <w:lang w:val="ru-RU"/>
        </w:rPr>
        <w:t>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հաջորդող</w:t>
      </w:r>
      <w:proofErr w:type="spellEnd"/>
      <w:r w:rsidR="00A747D4" w:rsidRPr="00A71D81">
        <w:rPr>
          <w:rFonts w:ascii="GHEA Grapalat" w:hAnsi="GHEA Grapalat" w:cs="Sylfaen"/>
          <w:sz w:val="20"/>
          <w:lang w:val="af-ZA"/>
        </w:rPr>
        <w:t xml:space="preserve"> </w:t>
      </w:r>
      <w:proofErr w:type="spellStart"/>
      <w:r w:rsidR="00A747D4" w:rsidRPr="00A71D81">
        <w:rPr>
          <w:rFonts w:ascii="GHEA Grapalat" w:hAnsi="GHEA Grapalat" w:cs="Sylfaen"/>
          <w:sz w:val="20"/>
        </w:rPr>
        <w:t>աշխատանքային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օրվա</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ընթացքում</w:t>
      </w:r>
      <w:proofErr w:type="spellEnd"/>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proofErr w:type="spellStart"/>
      <w:r w:rsidR="00CA1C11" w:rsidRPr="00A71D81">
        <w:rPr>
          <w:rFonts w:ascii="GHEA Grapalat" w:hAnsi="GHEA Grapalat" w:cs="Sylfaen"/>
          <w:sz w:val="20"/>
          <w:lang w:val="ru-RU"/>
        </w:rPr>
        <w:t>ատվիրատուն</w:t>
      </w:r>
      <w:proofErr w:type="spellEnd"/>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proofErr w:type="spellStart"/>
      <w:r w:rsidR="00CA1C11" w:rsidRPr="00A71D81">
        <w:rPr>
          <w:rFonts w:ascii="GHEA Grapalat" w:hAnsi="GHEA Grapalat" w:cs="Sylfaen"/>
          <w:sz w:val="20"/>
          <w:lang w:val="ru-RU"/>
        </w:rPr>
        <w:t>հայտարարություն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որում</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նշվում</w:t>
      </w:r>
      <w:proofErr w:type="spellEnd"/>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գնման</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ընթացակարգը</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չկայացած</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հայտարարվելու</w:t>
      </w:r>
      <w:proofErr w:type="spellEnd"/>
      <w:r w:rsidR="00CA1C11" w:rsidRPr="00A71D81">
        <w:rPr>
          <w:rFonts w:ascii="GHEA Grapalat" w:hAnsi="GHEA Grapalat" w:cs="Sylfaen"/>
          <w:sz w:val="20"/>
          <w:lang w:val="af-ZA"/>
        </w:rPr>
        <w:t xml:space="preserve"> </w:t>
      </w:r>
      <w:proofErr w:type="spellStart"/>
      <w:r w:rsidR="00CA1C11" w:rsidRPr="00A71D81">
        <w:rPr>
          <w:rFonts w:ascii="GHEA Grapalat" w:hAnsi="GHEA Grapalat" w:cs="Sylfaen"/>
          <w:sz w:val="20"/>
          <w:lang w:val="ru-RU"/>
        </w:rPr>
        <w:t>հիմնավորումը</w:t>
      </w:r>
      <w:proofErr w:type="spellEnd"/>
      <w:r w:rsidR="00CA1C11" w:rsidRPr="00A71D81">
        <w:rPr>
          <w:rFonts w:ascii="GHEA Grapalat" w:hAnsi="GHEA Grapalat" w:cs="Sylfaen"/>
          <w:sz w:val="20"/>
          <w:lang w:val="ru-RU"/>
        </w:rPr>
        <w:t>։</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7A41B707"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proofErr w:type="gramStart"/>
      <w:r w:rsidRPr="00BA41C0">
        <w:rPr>
          <w:rFonts w:ascii="GHEA Grapalat" w:hAnsi="GHEA Grapalat"/>
          <w:sz w:val="20"/>
          <w:szCs w:val="20"/>
        </w:rPr>
        <w:t>է</w:t>
      </w:r>
      <w:r w:rsidRPr="004B72E3">
        <w:rPr>
          <w:rFonts w:ascii="GHEA Grapalat" w:hAnsi="GHEA Grapalat"/>
          <w:sz w:val="20"/>
          <w:szCs w:val="20"/>
          <w:lang w:val="es-ES"/>
        </w:rPr>
        <w:t>::</w:t>
      </w:r>
      <w:proofErr w:type="gramEnd"/>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C9175D" w:rsidRDefault="00096865" w:rsidP="00EF3662">
      <w:pPr>
        <w:pStyle w:val="aa"/>
        <w:ind w:right="-7"/>
        <w:jc w:val="center"/>
        <w:rPr>
          <w:rFonts w:ascii="GHEA Grapalat" w:hAnsi="GHEA Grapalat" w:cs="Sylfaen"/>
          <w:b/>
          <w:szCs w:val="22"/>
          <w:lang w:val="es-ES"/>
        </w:rPr>
      </w:pPr>
      <w:r w:rsidRPr="00C9175D">
        <w:rPr>
          <w:rFonts w:ascii="GHEA Grapalat" w:hAnsi="GHEA Grapalat" w:cs="Sylfaen"/>
          <w:b/>
          <w:szCs w:val="22"/>
          <w:lang w:val="es-ES"/>
        </w:rPr>
        <w:t>Հ Ր Ա Հ Ա Ն Գ</w:t>
      </w:r>
    </w:p>
    <w:p w14:paraId="1DE20088" w14:textId="49E2177B" w:rsidR="00096865" w:rsidRPr="00A71D81" w:rsidRDefault="00C9175D"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նպատակ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ունի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օժանդակել</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ասնակիցներին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հայտը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պատրաստելիս</w:t>
      </w:r>
      <w:proofErr w:type="spellEnd"/>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proofErr w:type="spellStart"/>
      <w:r w:rsidRPr="00A71D81">
        <w:rPr>
          <w:rFonts w:ascii="GHEA Grapalat" w:hAnsi="GHEA Grapalat" w:cs="Sylfaen"/>
          <w:sz w:val="20"/>
          <w:lang w:val="ru-RU"/>
        </w:rPr>
        <w:t>Նպատակահարմարության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դեպքում</w:t>
      </w:r>
      <w:proofErr w:type="spellEnd"/>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proofErr w:type="spellStart"/>
      <w:r w:rsidRPr="00A71D81">
        <w:rPr>
          <w:rFonts w:ascii="GHEA Grapalat" w:hAnsi="GHEA Grapalat" w:cs="Sylfaen"/>
          <w:sz w:val="20"/>
          <w:lang w:val="ru-RU"/>
        </w:rPr>
        <w:t>ասնակիցը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տեղեկությունները</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ներկայացնել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սույն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հրահանգով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առաջարկվող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ձևերից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տարբերվող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այլ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ձևերով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պահպանելով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պահանջվող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վավերապայմանները</w:t>
      </w:r>
      <w:proofErr w:type="spellEnd"/>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proofErr w:type="spellStart"/>
      <w:r w:rsidRPr="00A71D81">
        <w:rPr>
          <w:rFonts w:ascii="GHEA Grapalat" w:hAnsi="GHEA Grapalat" w:cs="Sylfaen"/>
          <w:sz w:val="20"/>
          <w:lang w:val="ru-RU"/>
        </w:rPr>
        <w:t>Հայտերը</w:t>
      </w:r>
      <w:proofErr w:type="spellEnd"/>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հայերենից</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բացի</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կարող</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ներկայացվել</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նաև</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անգլերեն</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կամ</w:t>
      </w:r>
      <w:proofErr w:type="spellEnd"/>
      <w:r w:rsidR="005D71EF" w:rsidRPr="00A71D81">
        <w:rPr>
          <w:rFonts w:ascii="GHEA Grapalat" w:hAnsi="GHEA Grapalat" w:cs="Sylfaen"/>
          <w:sz w:val="20"/>
          <w:lang w:val="af-ZA"/>
        </w:rPr>
        <w:t xml:space="preserve"> </w:t>
      </w:r>
      <w:proofErr w:type="spellStart"/>
      <w:r w:rsidR="005D71EF" w:rsidRPr="00A71D81">
        <w:rPr>
          <w:rFonts w:ascii="GHEA Grapalat" w:hAnsi="GHEA Grapalat" w:cs="Sylfaen"/>
          <w:sz w:val="20"/>
          <w:lang w:val="ru-RU"/>
        </w:rPr>
        <w:t>ռուսերեն</w:t>
      </w:r>
      <w:proofErr w:type="spellEnd"/>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հրավերի</w:t>
      </w:r>
      <w:proofErr w:type="spellEnd"/>
      <w:r w:rsidRPr="00A71D81">
        <w:rPr>
          <w:rFonts w:ascii="GHEA Grapalat" w:hAnsi="GHEA Grapalat"/>
          <w:sz w:val="20"/>
          <w:szCs w:val="20"/>
          <w:lang w:val="af-ZA"/>
        </w:rPr>
        <w:t xml:space="preserve"> 2-</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մասի</w:t>
      </w:r>
      <w:proofErr w:type="spellEnd"/>
      <w:r w:rsidRPr="00A71D81">
        <w:rPr>
          <w:rFonts w:ascii="GHEA Grapalat" w:hAnsi="GHEA Grapalat"/>
          <w:sz w:val="20"/>
          <w:szCs w:val="20"/>
          <w:lang w:val="af-ZA"/>
        </w:rPr>
        <w:t xml:space="preserve"> 3-</w:t>
      </w:r>
      <w:proofErr w:type="spellStart"/>
      <w:r w:rsidRPr="00A71D81">
        <w:rPr>
          <w:rFonts w:ascii="GHEA Grapalat" w:hAnsi="GHEA Grapalat"/>
          <w:sz w:val="20"/>
          <w:szCs w:val="20"/>
        </w:rPr>
        <w:t>րդ</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բաժնով</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կարգով</w:t>
      </w:r>
      <w:proofErr w:type="spellEnd"/>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proofErr w:type="spellStart"/>
      <w:r w:rsidRPr="00A71D81">
        <w:rPr>
          <w:rFonts w:ascii="GHEA Grapalat" w:hAnsi="GHEA Grapalat" w:cs="Sylfaen"/>
          <w:sz w:val="20"/>
        </w:rPr>
        <w:t>Մասնակիցը</w:t>
      </w:r>
      <w:proofErr w:type="spellEnd"/>
      <w:r w:rsidRPr="00A71D81">
        <w:rPr>
          <w:rFonts w:ascii="GHEA Grapalat" w:hAnsi="GHEA Grapalat" w:cs="Sylfaen"/>
          <w:sz w:val="20"/>
          <w:lang w:val="es-ES"/>
        </w:rPr>
        <w:t xml:space="preserve"> </w:t>
      </w:r>
      <w:proofErr w:type="spellStart"/>
      <w:r w:rsidR="002240AB" w:rsidRPr="00A71D81">
        <w:rPr>
          <w:rFonts w:ascii="GHEA Grapalat" w:hAnsi="GHEA Grapalat" w:cs="Sylfaen"/>
          <w:sz w:val="20"/>
        </w:rPr>
        <w:t>հայտով</w:t>
      </w:r>
      <w:proofErr w:type="spellEnd"/>
      <w:r w:rsidR="002240AB" w:rsidRPr="00A71D81">
        <w:rPr>
          <w:rFonts w:ascii="GHEA Grapalat" w:hAnsi="GHEA Grapalat" w:cs="Sylfaen"/>
          <w:sz w:val="20"/>
          <w:lang w:val="es-ES"/>
        </w:rPr>
        <w:t xml:space="preserve"> </w:t>
      </w:r>
      <w:proofErr w:type="spellStart"/>
      <w:r w:rsidRPr="00A71D81">
        <w:rPr>
          <w:rFonts w:ascii="GHEA Grapalat" w:hAnsi="GHEA Grapalat" w:cs="Sylfaen"/>
          <w:sz w:val="20"/>
        </w:rPr>
        <w:t>ներկայացնում</w:t>
      </w:r>
      <w:proofErr w:type="spellEnd"/>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proofErr w:type="spellStart"/>
      <w:r w:rsidRPr="00A71D81">
        <w:rPr>
          <w:rFonts w:ascii="GHEA Grapalat" w:hAnsi="GHEA Grapalat" w:cs="Sylfaen"/>
          <w:sz w:val="20"/>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հաստատված</w:t>
      </w:r>
      <w:proofErr w:type="spellEnd"/>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proofErr w:type="spellStart"/>
      <w:r w:rsidR="00096865" w:rsidRPr="00A71D81">
        <w:rPr>
          <w:rFonts w:ascii="GHEA Grapalat" w:hAnsi="GHEA Grapalat" w:cs="Sylfaen"/>
          <w:sz w:val="20"/>
          <w:lang w:val="ru-RU"/>
        </w:rPr>
        <w:t>ընթացակարգին</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մասնակցելու</w:t>
      </w:r>
      <w:proofErr w:type="spellEnd"/>
      <w:r w:rsidR="00096865" w:rsidRPr="00A71D81">
        <w:rPr>
          <w:rFonts w:ascii="GHEA Grapalat" w:hAnsi="GHEA Grapalat" w:cs="Sylfaen"/>
          <w:sz w:val="20"/>
          <w:lang w:val="af-ZA"/>
        </w:rPr>
        <w:t xml:space="preserve"> </w:t>
      </w:r>
      <w:proofErr w:type="spellStart"/>
      <w:r w:rsidR="00096865" w:rsidRPr="00A71D81">
        <w:rPr>
          <w:rFonts w:ascii="GHEA Grapalat" w:hAnsi="GHEA Grapalat" w:cs="Sylfaen"/>
          <w:sz w:val="20"/>
          <w:lang w:val="ru-RU"/>
        </w:rPr>
        <w:t>դիմում</w:t>
      </w:r>
      <w:proofErr w:type="spellEnd"/>
      <w:r w:rsidR="00EF4630" w:rsidRPr="00A71D81">
        <w:rPr>
          <w:rFonts w:ascii="GHEA Grapalat" w:hAnsi="GHEA Grapalat" w:cs="Sylfaen"/>
          <w:sz w:val="20"/>
          <w:lang w:val="es-ES"/>
        </w:rPr>
        <w:t>-</w:t>
      </w:r>
      <w:proofErr w:type="spellStart"/>
      <w:r w:rsidR="00EF4630" w:rsidRPr="00A71D81">
        <w:rPr>
          <w:rFonts w:ascii="GHEA Grapalat" w:hAnsi="GHEA Grapalat" w:cs="Sylfaen"/>
          <w:sz w:val="20"/>
        </w:rPr>
        <w:t>հայտարարություն</w:t>
      </w:r>
      <w:proofErr w:type="spellEnd"/>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proofErr w:type="spellStart"/>
      <w:r w:rsidR="00096865" w:rsidRPr="00A71D81">
        <w:rPr>
          <w:rFonts w:ascii="GHEA Grapalat" w:hAnsi="GHEA Grapalat" w:cs="Sylfaen"/>
          <w:sz w:val="20"/>
          <w:lang w:val="ru-RU"/>
        </w:rPr>
        <w:t>ավելված</w:t>
      </w:r>
      <w:proofErr w:type="spellEnd"/>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proofErr w:type="spellStart"/>
      <w:r w:rsidRPr="00A71D81">
        <w:rPr>
          <w:rFonts w:ascii="GHEA Grapalat" w:hAnsi="GHEA Grapalat" w:cs="Sylfaen"/>
          <w:sz w:val="20"/>
          <w:lang w:val="es-ES"/>
        </w:rPr>
        <w:t>իր</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կողմից</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lang w:val="es-ES"/>
        </w:rPr>
        <w:t>հաստատված</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առաջարկվող</w:t>
      </w:r>
      <w:proofErr w:type="spellEnd"/>
      <w:r w:rsidRPr="00A71D81">
        <w:rPr>
          <w:rFonts w:ascii="GHEA Grapalat" w:hAnsi="GHEA Grapalat" w:cs="Sylfaen"/>
          <w:sz w:val="20"/>
          <w:lang w:val="es-ES"/>
        </w:rPr>
        <w:t xml:space="preserve"> </w:t>
      </w:r>
      <w:proofErr w:type="spellStart"/>
      <w:r w:rsidRPr="00A71D81">
        <w:rPr>
          <w:rFonts w:ascii="GHEA Grapalat" w:hAnsi="GHEA Grapalat" w:cs="Sylfaen"/>
          <w:sz w:val="20"/>
        </w:rPr>
        <w:t>ապրանքի</w:t>
      </w:r>
      <w:proofErr w:type="spellEnd"/>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համաձայն</w:t>
      </w:r>
      <w:proofErr w:type="spellEnd"/>
      <w:r w:rsidRPr="00A71D81">
        <w:rPr>
          <w:rFonts w:ascii="GHEA Grapalat" w:hAnsi="GHEA Grapalat"/>
          <w:sz w:val="20"/>
          <w:szCs w:val="20"/>
          <w:lang w:val="es-ES" w:eastAsia="x-none"/>
        </w:rPr>
        <w:t xml:space="preserve"> </w:t>
      </w:r>
      <w:proofErr w:type="spellStart"/>
      <w:r w:rsidRPr="00A71D81">
        <w:rPr>
          <w:rFonts w:ascii="GHEA Grapalat" w:hAnsi="GHEA Grapalat"/>
          <w:sz w:val="20"/>
          <w:szCs w:val="20"/>
          <w:lang w:eastAsia="x-none"/>
        </w:rPr>
        <w:t>հավելված</w:t>
      </w:r>
      <w:proofErr w:type="spellEnd"/>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պայմանագրի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պատճենը</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դրա</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կողմ</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հանդիսացող</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անձի</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տվյալները</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եթե</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պայմանագիրն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իրականացվելու</w:t>
      </w:r>
      <w:proofErr w:type="spellEnd"/>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գործակալության</w:t>
      </w:r>
      <w:proofErr w:type="spellEnd"/>
      <w:r w:rsidR="00EF4630" w:rsidRPr="00A71D81">
        <w:rPr>
          <w:rFonts w:ascii="GHEA Grapalat" w:hAnsi="GHEA Grapalat" w:cs="Sylfaen"/>
          <w:sz w:val="20"/>
          <w:szCs w:val="24"/>
          <w:lang w:val="af-ZA" w:eastAsia="en-US"/>
        </w:rPr>
        <w:t xml:space="preserve"> </w:t>
      </w:r>
      <w:proofErr w:type="spellStart"/>
      <w:r w:rsidR="00EF4630" w:rsidRPr="00A71D81">
        <w:rPr>
          <w:rFonts w:ascii="GHEA Grapalat" w:hAnsi="GHEA Grapalat" w:cs="Sylfaen"/>
          <w:sz w:val="20"/>
          <w:szCs w:val="24"/>
          <w:lang w:eastAsia="en-US"/>
        </w:rPr>
        <w:t>միջոցով</w:t>
      </w:r>
      <w:proofErr w:type="spellEnd"/>
      <w:r w:rsidR="00EF4630" w:rsidRPr="00A71D81">
        <w:rPr>
          <w:rFonts w:ascii="GHEA Grapalat" w:hAnsi="GHEA Grapalat" w:cs="Sylfaen"/>
          <w:sz w:val="20"/>
          <w:szCs w:val="24"/>
          <w:lang w:val="af-ZA" w:eastAsia="en-US"/>
        </w:rPr>
        <w:t>.</w:t>
      </w:r>
    </w:p>
    <w:p w14:paraId="70E3A072"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պայմանագիրը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եթե</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մասնակիցները</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գնման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ընթացակարգին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մասնակցում</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են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համատեղ</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գործունեության</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կարգով</w:t>
      </w:r>
      <w:proofErr w:type="spellEnd"/>
      <w:r w:rsidRPr="00A71D81">
        <w:rPr>
          <w:rFonts w:ascii="GHEA Grapalat" w:hAnsi="GHEA Grapalat" w:cs="Sylfaen"/>
          <w:sz w:val="20"/>
          <w:szCs w:val="24"/>
          <w:lang w:val="af-ZA" w:eastAsia="en-US"/>
        </w:rPr>
        <w:t xml:space="preserve"> (</w:t>
      </w:r>
      <w:proofErr w:type="spellStart"/>
      <w:r w:rsidRPr="00A71D81">
        <w:rPr>
          <w:rFonts w:ascii="GHEA Grapalat" w:hAnsi="GHEA Grapalat" w:cs="Sylfaen"/>
          <w:sz w:val="20"/>
          <w:szCs w:val="24"/>
          <w:lang w:eastAsia="en-US"/>
        </w:rPr>
        <w:t>կոնսորցիումով</w:t>
      </w:r>
      <w:proofErr w:type="spellEnd"/>
      <w:r w:rsidRPr="00A71D81">
        <w:rPr>
          <w:rFonts w:ascii="GHEA Grapalat" w:hAnsi="GHEA Grapalat" w:cs="Sylfaen"/>
          <w:sz w:val="20"/>
          <w:szCs w:val="24"/>
          <w:lang w:val="af-ZA" w:eastAsia="en-US"/>
        </w:rPr>
        <w:t>).</w:t>
      </w:r>
      <w:r w:rsidR="004B7C30" w:rsidRPr="00A71D81">
        <w:rPr>
          <w:rFonts w:ascii="GHEA Grapalat" w:hAnsi="GHEA Grapalat" w:cs="Sylfaen"/>
          <w:sz w:val="20"/>
          <w:szCs w:val="24"/>
          <w:vertAlign w:val="superscript"/>
          <w:lang w:val="af-ZA" w:eastAsia="en-US"/>
        </w:rPr>
        <w:t xml:space="preserve">15 </w:t>
      </w:r>
      <w:r w:rsidRPr="00A71D81">
        <w:rPr>
          <w:rStyle w:val="af6"/>
          <w:rFonts w:ascii="GHEA Grapalat" w:hAnsi="GHEA Grapalat" w:cs="Sylfaen"/>
          <w:color w:val="FFFFFF"/>
          <w:sz w:val="20"/>
          <w:szCs w:val="24"/>
          <w:lang w:val="af-ZA" w:eastAsia="en-US"/>
        </w:rPr>
        <w:footnoteReference w:id="6"/>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բաղադրիչների</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հաշվարկ</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բացվածք</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կամ</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այլ</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մանրամասներ</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չեն</w:t>
      </w:r>
      <w:proofErr w:type="spellEnd"/>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պահանջվում</w:t>
      </w:r>
      <w:proofErr w:type="spellEnd"/>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proofErr w:type="spellStart"/>
      <w:r w:rsidR="00E67BA7" w:rsidRPr="00A71D81">
        <w:rPr>
          <w:rFonts w:ascii="GHEA Grapalat" w:hAnsi="GHEA Grapalat" w:cs="Sylfaen"/>
          <w:sz w:val="20"/>
          <w:lang w:val="ru-RU"/>
        </w:rPr>
        <w:t>ներկայացվում</w:t>
      </w:r>
      <w:proofErr w:type="spellEnd"/>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proofErr w:type="spellStart"/>
      <w:r w:rsidRPr="00A71D81">
        <w:rPr>
          <w:rFonts w:ascii="GHEA Grapalat" w:hAnsi="GHEA Grapalat" w:cs="Sylfaen"/>
          <w:sz w:val="20"/>
          <w:szCs w:val="20"/>
          <w:lang w:val="ru-RU"/>
        </w:rPr>
        <w:t>Մասնակիցը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հայտը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ներկայացնում</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սույն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հրավերով</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սահմանված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ru-RU"/>
        </w:rPr>
        <w:t>կարգով</w:t>
      </w:r>
      <w:proofErr w:type="spellEnd"/>
      <w:r w:rsidRPr="00A71D81">
        <w:rPr>
          <w:rFonts w:ascii="GHEA Grapalat" w:hAnsi="GHEA Grapalat" w:cs="Sylfaen"/>
          <w:sz w:val="20"/>
          <w:szCs w:val="20"/>
          <w:lang w:val="ru-RU"/>
        </w:rPr>
        <w:t>։</w:t>
      </w:r>
      <w:r w:rsidRPr="00A71D81">
        <w:rPr>
          <w:rFonts w:ascii="GHEA Grapalat" w:hAnsi="GHEA Grapalat" w:cs="Sylfaen"/>
          <w:sz w:val="20"/>
          <w:szCs w:val="20"/>
          <w:lang w:val="es-ES"/>
        </w:rPr>
        <w:t xml:space="preserve"> </w:t>
      </w:r>
    </w:p>
    <w:p w14:paraId="23821292" w14:textId="221CF8CE" w:rsidR="009247B8" w:rsidRPr="00A71D81" w:rsidRDefault="009247B8" w:rsidP="009247B8">
      <w:pPr>
        <w:ind w:firstLine="567"/>
        <w:jc w:val="both"/>
        <w:rPr>
          <w:rFonts w:ascii="GHEA Grapalat" w:hAnsi="GHEA Grapalat" w:cs="Sylfaen"/>
          <w:sz w:val="20"/>
          <w:lang w:val="af-ZA"/>
        </w:rPr>
      </w:pP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առաջարկները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դրանց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վերաբերող</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դրվում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մեջ</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որը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սոսնձում</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այն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ներկայացնողը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Ծրարում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ներառված</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փաստաթղթերը</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rPr>
        <w:t>կազմվում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բնօրինակից</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lang w:val="es-ES"/>
        </w:rPr>
        <w:t>/</w:t>
      </w:r>
      <w:proofErr w:type="spellStart"/>
      <w:r w:rsidRPr="00A71D81">
        <w:rPr>
          <w:rFonts w:ascii="GHEA Grapalat" w:hAnsi="GHEA Grapalat" w:cs="Sylfaen"/>
          <w:sz w:val="20"/>
          <w:szCs w:val="20"/>
          <w:lang w:val="es-ES"/>
        </w:rPr>
        <w:t>բացառությամբ</w:t>
      </w:r>
      <w:proofErr w:type="spellEnd"/>
      <w:r w:rsidRPr="00A71D81">
        <w:rPr>
          <w:rFonts w:ascii="GHEA Grapalat" w:hAnsi="GHEA Grapalat" w:cs="Sylfaen"/>
          <w:sz w:val="20"/>
          <w:szCs w:val="20"/>
          <w:lang w:val="es-ES"/>
        </w:rPr>
        <w:t xml:space="preserve"> 3-րդ </w:t>
      </w:r>
      <w:proofErr w:type="spellStart"/>
      <w:r w:rsidRPr="00A71D81">
        <w:rPr>
          <w:rFonts w:ascii="GHEA Grapalat" w:hAnsi="GHEA Grapalat" w:cs="Sylfaen"/>
          <w:sz w:val="20"/>
          <w:szCs w:val="20"/>
          <w:lang w:val="es-ES"/>
        </w:rPr>
        <w:t>կողմի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կողմից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տրամադրված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կամ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հաստատված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փաստաթղթերի</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որոնց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դեպքում</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ներկայացվում</w:t>
      </w:r>
      <w:proofErr w:type="spellEnd"/>
      <w:r w:rsidRPr="00A71D81">
        <w:rPr>
          <w:rFonts w:ascii="GHEA Grapalat" w:hAnsi="GHEA Grapalat" w:cs="Sylfaen"/>
          <w:sz w:val="20"/>
          <w:szCs w:val="20"/>
          <w:lang w:val="es-ES"/>
        </w:rPr>
        <w:t xml:space="preserve"> է </w:t>
      </w:r>
      <w:proofErr w:type="spellStart"/>
      <w:r w:rsidRPr="00A71D81">
        <w:rPr>
          <w:rFonts w:ascii="GHEA Grapalat" w:hAnsi="GHEA Grapalat" w:cs="Sylfaen"/>
          <w:sz w:val="20"/>
          <w:szCs w:val="20"/>
          <w:lang w:val="es-ES"/>
        </w:rPr>
        <w:t>դրանց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բնօրինակից</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պատճենահանված</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տարբերակը</w:t>
      </w:r>
      <w:proofErr w:type="spellEnd"/>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C9175D" w:rsidRPr="00C9175D">
        <w:rPr>
          <w:rFonts w:ascii="GHEA Grapalat" w:hAnsi="GHEA Grapalat"/>
          <w:b/>
          <w:sz w:val="20"/>
          <w:szCs w:val="20"/>
          <w:lang w:val="es-ES"/>
        </w:rPr>
        <w:t>2</w:t>
      </w:r>
      <w:r w:rsidR="00C9175D">
        <w:rPr>
          <w:rFonts w:ascii="GHEA Grapalat" w:hAnsi="GHEA Grapalat"/>
          <w:b/>
          <w:sz w:val="20"/>
          <w:szCs w:val="20"/>
          <w:lang w:val="es-ES"/>
        </w:rPr>
        <w:t xml:space="preserve"> </w:t>
      </w:r>
      <w:r w:rsidR="00C9175D" w:rsidRPr="00C9175D">
        <w:rPr>
          <w:rFonts w:ascii="GHEA Grapalat" w:hAnsi="GHEA Grapalat"/>
          <w:b/>
          <w:sz w:val="20"/>
          <w:szCs w:val="20"/>
          <w:lang w:val="es-ES"/>
        </w:rPr>
        <w:t>/</w:t>
      </w:r>
      <w:proofErr w:type="spellStart"/>
      <w:r w:rsidR="00C9175D" w:rsidRPr="00C9175D">
        <w:rPr>
          <w:rFonts w:ascii="GHEA Grapalat" w:hAnsi="GHEA Grapalat"/>
          <w:b/>
          <w:sz w:val="20"/>
          <w:szCs w:val="20"/>
          <w:lang w:val="es-ES"/>
        </w:rPr>
        <w:t>երկու</w:t>
      </w:r>
      <w:proofErr w:type="spellEnd"/>
      <w:r w:rsidR="00C9175D" w:rsidRPr="00C9175D">
        <w:rPr>
          <w:rFonts w:ascii="GHEA Grapalat" w:hAnsi="GHEA Grapalat"/>
          <w:b/>
          <w:sz w:val="20"/>
          <w:szCs w:val="20"/>
          <w:lang w:val="es-ES"/>
        </w:rPr>
        <w:t>/</w:t>
      </w:r>
      <w:r w:rsidR="00C9175D">
        <w:rPr>
          <w:rFonts w:ascii="GHEA Grapalat" w:hAnsi="GHEA Grapalat"/>
          <w:b/>
          <w:sz w:val="20"/>
          <w:szCs w:val="20"/>
          <w:lang w:val="es-ES"/>
        </w:rPr>
        <w:t xml:space="preserve"> </w:t>
      </w:r>
      <w:proofErr w:type="spellStart"/>
      <w:r w:rsidRPr="00C9175D">
        <w:rPr>
          <w:rFonts w:ascii="GHEA Grapalat" w:hAnsi="GHEA Grapalat"/>
          <w:b/>
          <w:sz w:val="20"/>
          <w:szCs w:val="20"/>
        </w:rPr>
        <w:t>օրինակ</w:t>
      </w:r>
      <w:proofErr w:type="spellEnd"/>
      <w:r w:rsidRPr="00C9175D">
        <w:rPr>
          <w:rFonts w:ascii="GHEA Grapalat" w:hAnsi="GHEA Grapalat"/>
          <w:b/>
          <w:sz w:val="20"/>
          <w:szCs w:val="20"/>
          <w:lang w:val="es-ES"/>
        </w:rPr>
        <w:t xml:space="preserve"> </w:t>
      </w:r>
      <w:proofErr w:type="spellStart"/>
      <w:r w:rsidRPr="00C9175D">
        <w:rPr>
          <w:rFonts w:ascii="GHEA Grapalat" w:hAnsi="GHEA Grapalat" w:cs="Sylfaen"/>
          <w:b/>
          <w:sz w:val="20"/>
          <w:szCs w:val="20"/>
        </w:rPr>
        <w:t>պատճեններից</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Փաստաթղթերի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փաթեթների</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համապատասխանաբար</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գրվում</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բնօրինակ</w:t>
      </w:r>
      <w:proofErr w:type="spellEnd"/>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պատճեն</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es-ES"/>
        </w:rPr>
        <w:t xml:space="preserve">: </w:t>
      </w:r>
      <w:proofErr w:type="spellStart"/>
      <w:r w:rsidRPr="00A71D81">
        <w:rPr>
          <w:rFonts w:ascii="GHEA Grapalat" w:hAnsi="GHEA Grapalat" w:cs="Sylfaen"/>
          <w:sz w:val="20"/>
          <w:lang w:val="ru-RU"/>
        </w:rPr>
        <w:t>Հայտում</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ներառվող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բնօրինակ</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փաստաթղթերի</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փոխարեն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կարող</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են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ներկայացվել</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դրանց</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նոտարական</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կարգով</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վավերացված</w:t>
      </w:r>
      <w:proofErr w:type="spellEnd"/>
      <w:r w:rsidRPr="00A71D81">
        <w:rPr>
          <w:rFonts w:ascii="GHEA Grapalat" w:hAnsi="GHEA Grapalat" w:cs="Sylfaen"/>
          <w:sz w:val="20"/>
          <w:lang w:val="af-ZA"/>
        </w:rPr>
        <w:t xml:space="preserve"> </w:t>
      </w:r>
      <w:proofErr w:type="spellStart"/>
      <w:r w:rsidRPr="00A71D81">
        <w:rPr>
          <w:rFonts w:ascii="GHEA Grapalat" w:hAnsi="GHEA Grapalat" w:cs="Sylfaen"/>
          <w:sz w:val="20"/>
          <w:lang w:val="ru-RU"/>
        </w:rPr>
        <w:t>օրինակները</w:t>
      </w:r>
      <w:proofErr w:type="spellEnd"/>
      <w:r w:rsidRPr="00A71D81">
        <w:rPr>
          <w:rFonts w:ascii="GHEA Grapalat" w:hAnsi="GHEA Grapalat" w:cs="Sylfaen"/>
          <w:sz w:val="20"/>
          <w:lang w:val="ru-RU"/>
        </w:rPr>
        <w:t>։</w:t>
      </w:r>
    </w:p>
    <w:p w14:paraId="500F39B7" w14:textId="77777777" w:rsidR="009247B8" w:rsidRPr="00A71D81" w:rsidRDefault="009247B8" w:rsidP="009247B8">
      <w:pPr>
        <w:ind w:firstLine="720"/>
        <w:jc w:val="both"/>
        <w:rPr>
          <w:rFonts w:ascii="GHEA Grapalat" w:hAnsi="GHEA Grapalat"/>
          <w:sz w:val="20"/>
          <w:szCs w:val="20"/>
          <w:lang w:val="af-ZA"/>
        </w:rPr>
      </w:pPr>
      <w:proofErr w:type="spellStart"/>
      <w:r w:rsidRPr="00A71D81">
        <w:rPr>
          <w:rFonts w:ascii="GHEA Grapalat" w:hAnsi="GHEA Grapalat" w:cs="Sylfaen"/>
          <w:sz w:val="20"/>
          <w:szCs w:val="20"/>
        </w:rPr>
        <w:t>Ծրարը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հրավերով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նախատեսված</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փաստաթղթերն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ստորագրում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դրանք</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ներկայացնող</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անձը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այսուհետ</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Եթե</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ներկայացնում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գործակալը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ապա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ներկայացվում</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վերջինիս</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այդ</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լիազորությունը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վերապահված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լինելու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մասին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փաստաթուղթ</w:t>
      </w:r>
      <w:proofErr w:type="spellEnd"/>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proofErr w:type="spellStart"/>
      <w:r w:rsidRPr="00A71D81">
        <w:rPr>
          <w:rFonts w:ascii="GHEA Grapalat" w:hAnsi="GHEA Grapalat" w:cs="Sylfaen"/>
          <w:sz w:val="20"/>
          <w:szCs w:val="20"/>
        </w:rPr>
        <w:t>Սույն</w:t>
      </w:r>
      <w:proofErr w:type="spellEnd"/>
      <w:r w:rsidRPr="00A71D81">
        <w:rPr>
          <w:rFonts w:ascii="GHEA Grapalat" w:hAnsi="GHEA Grapalat"/>
          <w:sz w:val="20"/>
          <w:szCs w:val="20"/>
          <w:lang w:val="af-ZA"/>
        </w:rPr>
        <w:t xml:space="preserve"> </w:t>
      </w:r>
      <w:proofErr w:type="spellStart"/>
      <w:r w:rsidRPr="00A71D81">
        <w:rPr>
          <w:rFonts w:ascii="GHEA Grapalat" w:hAnsi="GHEA Grapalat"/>
          <w:sz w:val="20"/>
          <w:szCs w:val="20"/>
        </w:rPr>
        <w:t>հրահանգի</w:t>
      </w:r>
      <w:proofErr w:type="spellEnd"/>
      <w:r w:rsidRPr="00A71D81">
        <w:rPr>
          <w:rFonts w:ascii="GHEA Grapalat" w:hAnsi="GHEA Grapalat"/>
          <w:sz w:val="20"/>
          <w:szCs w:val="20"/>
          <w:lang w:val="af-ZA"/>
        </w:rPr>
        <w:t xml:space="preserve"> 3.1 </w:t>
      </w:r>
      <w:proofErr w:type="spellStart"/>
      <w:r w:rsidRPr="00A71D81">
        <w:rPr>
          <w:rFonts w:ascii="GHEA Grapalat" w:hAnsi="GHEA Grapalat"/>
          <w:sz w:val="20"/>
          <w:szCs w:val="20"/>
        </w:rPr>
        <w:t>կետում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նշված</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ծրարի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վրա</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կազմելու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լեզվով</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նշվում</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են</w:t>
      </w:r>
      <w:proofErr w:type="spellEnd"/>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proofErr w:type="spellStart"/>
      <w:r w:rsidRPr="00A71D81">
        <w:rPr>
          <w:rFonts w:ascii="GHEA Grapalat" w:hAnsi="GHEA Grapalat"/>
          <w:sz w:val="20"/>
          <w:szCs w:val="20"/>
        </w:rPr>
        <w:t>պ</w:t>
      </w:r>
      <w:r w:rsidRPr="00A71D81">
        <w:rPr>
          <w:rFonts w:ascii="GHEA Grapalat" w:hAnsi="GHEA Grapalat" w:cs="Sylfaen"/>
          <w:sz w:val="20"/>
          <w:szCs w:val="20"/>
        </w:rPr>
        <w:t>ատվիրատուի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հասցեն</w:t>
      </w:r>
      <w:proofErr w:type="spellEnd"/>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proofErr w:type="spellStart"/>
      <w:r w:rsidR="00A47A4E" w:rsidRPr="00A71D81">
        <w:rPr>
          <w:rFonts w:ascii="GHEA Grapalat" w:hAnsi="GHEA Grapalat"/>
          <w:sz w:val="20"/>
          <w:szCs w:val="20"/>
        </w:rPr>
        <w:t>ընթացակարգի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ծածկագիրը</w:t>
      </w:r>
      <w:proofErr w:type="spellEnd"/>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proofErr w:type="spellStart"/>
      <w:r w:rsidRPr="00A71D81">
        <w:rPr>
          <w:rFonts w:ascii="GHEA Grapalat" w:hAnsi="GHEA Grapalat" w:cs="Sylfaen"/>
          <w:sz w:val="20"/>
          <w:szCs w:val="20"/>
        </w:rPr>
        <w:t>չբացել</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մինչև</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նիստը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բառերը</w:t>
      </w:r>
      <w:proofErr w:type="spellEnd"/>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proofErr w:type="spellStart"/>
      <w:r w:rsidRPr="00A71D81">
        <w:rPr>
          <w:rFonts w:ascii="GHEA Grapalat" w:hAnsi="GHEA Grapalat"/>
          <w:sz w:val="20"/>
          <w:szCs w:val="20"/>
        </w:rPr>
        <w:t>մ</w:t>
      </w:r>
      <w:r w:rsidRPr="00A71D81">
        <w:rPr>
          <w:rFonts w:ascii="GHEA Grapalat" w:hAnsi="GHEA Grapalat" w:cs="Sylfaen"/>
          <w:sz w:val="20"/>
          <w:szCs w:val="20"/>
        </w:rPr>
        <w:t>ասնակցի</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անվանումը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անունը</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գտնվելու</w:t>
      </w:r>
      <w:proofErr w:type="spellEnd"/>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վայրը</w:t>
      </w:r>
      <w:proofErr w:type="spellEnd"/>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proofErr w:type="spellStart"/>
      <w:r w:rsidRPr="00A71D81">
        <w:rPr>
          <w:rFonts w:ascii="GHEA Grapalat" w:hAnsi="GHEA Grapalat" w:cs="Sylfaen"/>
          <w:sz w:val="20"/>
          <w:szCs w:val="20"/>
        </w:rPr>
        <w:t>հեռախոսահամարը</w:t>
      </w:r>
      <w:proofErr w:type="spellEnd"/>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proofErr w:type="spellStart"/>
      <w:r w:rsidRPr="00A71D81">
        <w:rPr>
          <w:rFonts w:ascii="GHEA Grapalat" w:hAnsi="GHEA Grapalat" w:cs="Sylfaen"/>
          <w:sz w:val="20"/>
          <w:szCs w:val="20"/>
        </w:rPr>
        <w:t>Սույն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հրահանգի</w:t>
      </w:r>
      <w:proofErr w:type="spellEnd"/>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proofErr w:type="spellStart"/>
      <w:r w:rsidRPr="00A71D81">
        <w:rPr>
          <w:rFonts w:ascii="GHEA Grapalat" w:hAnsi="GHEA Grapalat" w:cs="Sylfaen"/>
          <w:sz w:val="20"/>
          <w:szCs w:val="20"/>
        </w:rPr>
        <w:t>կետերի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պահանջներին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չհամապատասխանող</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հանձնաժողովը</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հայտերի</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բացման</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նիստում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մերժում</w:t>
      </w:r>
      <w:proofErr w:type="spellEnd"/>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նույնությամբ</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վերադարձնում</w:t>
      </w:r>
      <w:proofErr w:type="spellEnd"/>
      <w:r w:rsidRPr="00A71D81">
        <w:rPr>
          <w:rFonts w:ascii="GHEA Grapalat" w:hAnsi="GHEA Grapalat" w:cs="Sylfaen"/>
          <w:sz w:val="20"/>
          <w:szCs w:val="20"/>
          <w:lang w:val="af-ZA"/>
        </w:rPr>
        <w:t xml:space="preserve"> </w:t>
      </w:r>
      <w:proofErr w:type="spellStart"/>
      <w:r w:rsidRPr="00A71D81">
        <w:rPr>
          <w:rFonts w:ascii="GHEA Grapalat" w:hAnsi="GHEA Grapalat" w:cs="Sylfaen"/>
          <w:sz w:val="20"/>
          <w:szCs w:val="20"/>
        </w:rPr>
        <w:t>ներկայացնողին</w:t>
      </w:r>
      <w:proofErr w:type="spellEnd"/>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28D7165" w:rsidR="00E74BF6" w:rsidRPr="00A71D81" w:rsidRDefault="006C3873" w:rsidP="00EF3662">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lastRenderedPageBreak/>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spellStart"/>
      <w:r w:rsidRPr="00A71D81">
        <w:rPr>
          <w:rFonts w:ascii="GHEA Grapalat" w:hAnsi="GHEA Grapalat" w:cs="Sylfaen"/>
          <w:b/>
          <w:sz w:val="20"/>
          <w:lang w:val="es-ES"/>
        </w:rPr>
        <w:lastRenderedPageBreak/>
        <w:t>Հավելված</w:t>
      </w:r>
      <w:proofErr w:type="spellEnd"/>
      <w:r w:rsidRPr="00A71D81">
        <w:rPr>
          <w:rFonts w:ascii="GHEA Grapalat" w:hAnsi="GHEA Grapalat" w:cs="Arial"/>
          <w:b/>
          <w:sz w:val="20"/>
          <w:lang w:val="es-ES"/>
        </w:rPr>
        <w:t xml:space="preserve">  N 1</w:t>
      </w:r>
    </w:p>
    <w:p w14:paraId="4CB14D55" w14:textId="669145F5" w:rsidR="00B2572B" w:rsidRPr="00A71D81" w:rsidRDefault="00EC4390" w:rsidP="00EF3662">
      <w:pPr>
        <w:pStyle w:val="31"/>
        <w:spacing w:line="240" w:lineRule="auto"/>
        <w:jc w:val="right"/>
        <w:rPr>
          <w:rFonts w:ascii="GHEA Grapalat" w:hAnsi="GHEA Grapalat" w:cs="Arial"/>
          <w:b/>
          <w:lang w:val="es-ES"/>
        </w:rPr>
      </w:pPr>
      <w:r>
        <w:rPr>
          <w:rFonts w:ascii="GHEA Grapalat" w:hAnsi="GHEA Grapalat"/>
          <w:sz w:val="24"/>
          <w:szCs w:val="24"/>
          <w:lang w:val="af-ZA"/>
        </w:rPr>
        <w:t>ԿՄՔԴ-ԳՀԱՊՁԲ-26/01</w:t>
      </w:r>
      <w:r w:rsidR="00C9175D" w:rsidRPr="00C9175D">
        <w:rPr>
          <w:rFonts w:ascii="GHEA Grapalat" w:hAnsi="GHEA Grapalat"/>
          <w:sz w:val="24"/>
          <w:szCs w:val="24"/>
          <w:lang w:val="af-ZA"/>
        </w:rPr>
        <w:t xml:space="preserve"> </w:t>
      </w:r>
      <w:proofErr w:type="spellStart"/>
      <w:r w:rsidR="00B2572B" w:rsidRPr="00A71D81">
        <w:rPr>
          <w:rFonts w:ascii="GHEA Grapalat" w:hAnsi="GHEA Grapalat" w:cs="Sylfaen"/>
          <w:b/>
          <w:lang w:val="es-ES"/>
        </w:rPr>
        <w:t>ծածկագրով</w:t>
      </w:r>
      <w:proofErr w:type="spellEnd"/>
    </w:p>
    <w:p w14:paraId="48F09184" w14:textId="610A4AAE" w:rsidR="00B2572B" w:rsidRPr="00A71D81" w:rsidRDefault="00FD6146" w:rsidP="00EF3662">
      <w:pPr>
        <w:pStyle w:val="31"/>
        <w:spacing w:line="240" w:lineRule="auto"/>
        <w:jc w:val="right"/>
        <w:rPr>
          <w:rFonts w:ascii="GHEA Grapalat" w:hAnsi="GHEA Grapalat" w:cs="Arial"/>
          <w:b/>
          <w:lang w:val="es-ES"/>
        </w:rPr>
      </w:pPr>
      <w:proofErr w:type="spellStart"/>
      <w:r>
        <w:rPr>
          <w:rFonts w:ascii="GHEA Grapalat" w:hAnsi="GHEA Grapalat" w:cs="Sylfaen"/>
          <w:b/>
          <w:lang w:val="es-ES"/>
        </w:rPr>
        <w:t>Գնանաշման</w:t>
      </w:r>
      <w:proofErr w:type="spellEnd"/>
      <w:r>
        <w:rPr>
          <w:rFonts w:ascii="GHEA Grapalat" w:hAnsi="GHEA Grapalat" w:cs="Sylfaen"/>
          <w:b/>
          <w:lang w:val="es-ES"/>
        </w:rPr>
        <w:t xml:space="preserve"> </w:t>
      </w:r>
      <w:proofErr w:type="spellStart"/>
      <w:r>
        <w:rPr>
          <w:rFonts w:ascii="GHEA Grapalat" w:hAnsi="GHEA Grapalat" w:cs="Sylfaen"/>
          <w:b/>
          <w:lang w:val="es-ES"/>
        </w:rPr>
        <w:t>հարցման</w:t>
      </w:r>
      <w:proofErr w:type="spellEnd"/>
      <w:r w:rsidR="00B2572B" w:rsidRPr="00A71D81">
        <w:rPr>
          <w:rFonts w:ascii="GHEA Grapalat" w:hAnsi="GHEA Grapalat" w:cs="Arial"/>
          <w:b/>
          <w:lang w:val="es-ES"/>
        </w:rPr>
        <w:t xml:space="preserve"> </w:t>
      </w:r>
      <w:proofErr w:type="spellStart"/>
      <w:r w:rsidR="00B2572B" w:rsidRPr="00A71D81">
        <w:rPr>
          <w:rFonts w:ascii="GHEA Grapalat" w:hAnsi="GHEA Grapalat" w:cs="Sylfaen"/>
          <w:b/>
          <w:lang w:val="es-ES"/>
        </w:rPr>
        <w:t>հրավերի</w:t>
      </w:r>
      <w:proofErr w:type="spellEnd"/>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43C5A177" w:rsidR="00B2572B" w:rsidRPr="00A71D81" w:rsidRDefault="00FD6146" w:rsidP="00EF3662">
      <w:pPr>
        <w:pStyle w:val="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Գնանաշման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հարցման</w:t>
      </w:r>
      <w:r w:rsidR="00B2572B" w:rsidRPr="00A71D81">
        <w:rPr>
          <w:rFonts w:ascii="GHEA Grapalat" w:hAnsi="GHEA Grapalat" w:cs="Sylfaen"/>
          <w:color w:val="auto"/>
          <w:sz w:val="24"/>
          <w:szCs w:val="24"/>
          <w:lang w:val="es-ES"/>
        </w:rPr>
        <w:t>ն</w:t>
      </w:r>
      <w:proofErr w:type="spellEnd"/>
      <w:r w:rsidR="00B2572B" w:rsidRPr="00A71D81">
        <w:rPr>
          <w:rFonts w:ascii="GHEA Grapalat" w:hAnsi="GHEA Grapalat" w:cs="Sylfaen"/>
          <w:color w:val="auto"/>
          <w:sz w:val="24"/>
          <w:szCs w:val="24"/>
          <w:lang w:val="es-ES"/>
        </w:rPr>
        <w:t xml:space="preserve"> </w:t>
      </w:r>
      <w:proofErr w:type="spellStart"/>
      <w:r w:rsidR="00B2572B" w:rsidRPr="00A71D81">
        <w:rPr>
          <w:rFonts w:ascii="GHEA Grapalat" w:hAnsi="GHEA Grapalat" w:cs="Sylfaen"/>
          <w:color w:val="auto"/>
          <w:sz w:val="24"/>
          <w:szCs w:val="24"/>
          <w:lang w:val="es-ES"/>
        </w:rPr>
        <w:t>մասնակցելու</w:t>
      </w:r>
      <w:proofErr w:type="spellEnd"/>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ցանկություն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ունի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մասնակցել</w:t>
      </w:r>
      <w:proofErr w:type="spellEnd"/>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6F7DF5A7" w14:textId="1F4E9670" w:rsidR="00B2572B" w:rsidRPr="00A71D81" w:rsidRDefault="002A3C7F" w:rsidP="00EF3662">
      <w:pPr>
        <w:jc w:val="both"/>
        <w:rPr>
          <w:rFonts w:ascii="GHEA Grapalat" w:hAnsi="GHEA Grapalat"/>
          <w:sz w:val="22"/>
          <w:szCs w:val="22"/>
          <w:u w:val="single"/>
          <w:lang w:val="es-ES"/>
        </w:rPr>
      </w:pPr>
      <w:r>
        <w:rPr>
          <w:rFonts w:ascii="GHEA Grapalat" w:hAnsi="GHEA Grapalat"/>
          <w:sz w:val="22"/>
          <w:szCs w:val="22"/>
          <w:u w:val="single"/>
          <w:lang w:val="es-ES"/>
        </w:rPr>
        <w:tab/>
      </w:r>
      <w:r>
        <w:rPr>
          <w:rFonts w:ascii="GHEA Grapalat" w:hAnsi="GHEA Grapalat"/>
          <w:sz w:val="22"/>
          <w:szCs w:val="22"/>
          <w:u w:val="single"/>
          <w:lang w:val="es-ES"/>
        </w:rPr>
        <w:tab/>
      </w:r>
      <w:r w:rsidR="00B2572B" w:rsidRPr="00A71D81">
        <w:rPr>
          <w:rFonts w:ascii="GHEA Grapalat" w:hAnsi="GHEA Grapalat"/>
          <w:sz w:val="22"/>
          <w:szCs w:val="22"/>
          <w:u w:val="single"/>
          <w:lang w:val="es-ES"/>
        </w:rPr>
        <w:tab/>
      </w:r>
      <w:r w:rsidR="00B2572B" w:rsidRPr="00A71D81">
        <w:rPr>
          <w:rFonts w:ascii="GHEA Grapalat" w:hAnsi="GHEA Grapalat"/>
          <w:sz w:val="22"/>
          <w:szCs w:val="22"/>
          <w:u w:val="single"/>
          <w:lang w:val="es-ES"/>
        </w:rPr>
        <w:tab/>
      </w:r>
      <w:r w:rsidR="00B2572B" w:rsidRPr="00A71D81">
        <w:rPr>
          <w:rFonts w:ascii="GHEA Grapalat" w:hAnsi="GHEA Grapalat"/>
          <w:sz w:val="22"/>
          <w:szCs w:val="22"/>
          <w:lang w:val="es-ES"/>
        </w:rPr>
        <w:t>-</w:t>
      </w:r>
      <w:r w:rsidR="00B2572B" w:rsidRPr="00A71D81">
        <w:rPr>
          <w:rFonts w:ascii="GHEA Grapalat" w:hAnsi="GHEA Grapalat" w:cs="Sylfaen"/>
          <w:sz w:val="20"/>
          <w:szCs w:val="20"/>
          <w:lang w:val="es-ES"/>
        </w:rPr>
        <w:t xml:space="preserve">ի </w:t>
      </w:r>
      <w:proofErr w:type="spellStart"/>
      <w:r w:rsidR="00B2572B" w:rsidRPr="00A71D81">
        <w:rPr>
          <w:rFonts w:ascii="GHEA Grapalat" w:hAnsi="GHEA Grapalat" w:cs="Sylfaen"/>
          <w:sz w:val="20"/>
          <w:szCs w:val="20"/>
          <w:lang w:val="es-ES"/>
        </w:rPr>
        <w:t>կողմից</w:t>
      </w:r>
      <w:proofErr w:type="spellEnd"/>
      <w:r>
        <w:rPr>
          <w:rFonts w:ascii="GHEA Grapalat" w:hAnsi="GHEA Grapalat"/>
          <w:sz w:val="22"/>
          <w:szCs w:val="22"/>
          <w:lang w:val="es-ES"/>
        </w:rPr>
        <w:t xml:space="preserve"> </w:t>
      </w:r>
      <w:r w:rsidR="00EC4390">
        <w:rPr>
          <w:rFonts w:ascii="GHEA Grapalat" w:hAnsi="GHEA Grapalat"/>
          <w:lang w:val="es-ES"/>
        </w:rPr>
        <w:t>ԿՄՔԴ-ԳՀԱՊՁԲ-26/01</w:t>
      </w:r>
      <w:r w:rsidR="003304BD">
        <w:rPr>
          <w:rFonts w:ascii="GHEA Grapalat" w:hAnsi="GHEA Grapalat"/>
          <w:lang w:val="es-ES"/>
        </w:rPr>
        <w:t xml:space="preserve"> </w:t>
      </w:r>
      <w:proofErr w:type="spellStart"/>
      <w:r w:rsidR="00B2572B" w:rsidRPr="00A71D81">
        <w:rPr>
          <w:rFonts w:ascii="GHEA Grapalat" w:hAnsi="GHEA Grapalat" w:cs="Sylfaen"/>
          <w:sz w:val="20"/>
          <w:szCs w:val="20"/>
          <w:lang w:val="es-ES"/>
        </w:rPr>
        <w:t>ծածկագրով</w:t>
      </w:r>
      <w:proofErr w:type="spellEnd"/>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հայտարարված</w:t>
      </w:r>
      <w:proofErr w:type="spellEnd"/>
    </w:p>
    <w:p w14:paraId="4E45F24A" w14:textId="19EEAD88" w:rsidR="00B2572B" w:rsidRPr="00A71D81" w:rsidRDefault="002A3C7F" w:rsidP="00EF3662">
      <w:pPr>
        <w:jc w:val="both"/>
        <w:rPr>
          <w:rFonts w:ascii="GHEA Grapalat" w:hAnsi="GHEA Grapalat" w:cs="Sylfaen"/>
          <w:vertAlign w:val="superscript"/>
          <w:lang w:val="es-ES"/>
        </w:rPr>
      </w:pPr>
      <w:r>
        <w:rPr>
          <w:rFonts w:ascii="GHEA Grapalat" w:hAnsi="GHEA Grapalat" w:cs="Sylfaen"/>
          <w:vertAlign w:val="superscript"/>
          <w:lang w:val="es-ES"/>
        </w:rPr>
        <w:t xml:space="preserve">           </w:t>
      </w:r>
      <w:r w:rsidR="00B2572B" w:rsidRPr="00A71D81">
        <w:rPr>
          <w:rFonts w:ascii="GHEA Grapalat" w:hAnsi="GHEA Grapalat" w:cs="Sylfaen"/>
          <w:vertAlign w:val="superscript"/>
          <w:lang w:val="es-ES"/>
        </w:rPr>
        <w:t xml:space="preserve">    </w:t>
      </w:r>
      <w:proofErr w:type="spellStart"/>
      <w:r w:rsidR="00476A47" w:rsidRPr="00A71D81">
        <w:rPr>
          <w:rFonts w:ascii="GHEA Grapalat" w:hAnsi="GHEA Grapalat" w:cs="Sylfaen"/>
          <w:vertAlign w:val="superscript"/>
          <w:lang w:val="es-ES"/>
        </w:rPr>
        <w:t>պ</w:t>
      </w:r>
      <w:r w:rsidR="00B2572B" w:rsidRPr="00A71D81">
        <w:rPr>
          <w:rFonts w:ascii="GHEA Grapalat" w:hAnsi="GHEA Grapalat" w:cs="Sylfaen"/>
          <w:vertAlign w:val="superscript"/>
          <w:lang w:val="es-ES"/>
        </w:rPr>
        <w:t>ատվիրատուի</w:t>
      </w:r>
      <w:proofErr w:type="spellEnd"/>
      <w:r w:rsidR="00B2572B" w:rsidRPr="00A71D81">
        <w:rPr>
          <w:rFonts w:ascii="GHEA Grapalat" w:hAnsi="GHEA Grapalat" w:cs="Sylfaen"/>
          <w:vertAlign w:val="superscript"/>
          <w:lang w:val="es-ES"/>
        </w:rPr>
        <w:t xml:space="preserve"> </w:t>
      </w:r>
      <w:proofErr w:type="spellStart"/>
      <w:r w:rsidR="00B2572B" w:rsidRPr="00A71D81">
        <w:rPr>
          <w:rFonts w:ascii="GHEA Grapalat" w:hAnsi="GHEA Grapalat" w:cs="Sylfaen"/>
          <w:vertAlign w:val="superscript"/>
          <w:lang w:val="es-ES"/>
        </w:rPr>
        <w:t>անվանումը</w:t>
      </w:r>
      <w:proofErr w:type="spellEnd"/>
    </w:p>
    <w:p w14:paraId="6C6CED00" w14:textId="41541368" w:rsidR="00B2572B" w:rsidRPr="00A71D81" w:rsidRDefault="00FD6146" w:rsidP="00EF3662">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Գնանաշման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հարցման</w:t>
      </w:r>
      <w:proofErr w:type="spellEnd"/>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w:t>
      </w:r>
      <w:proofErr w:type="spellStart"/>
      <w:r w:rsidR="00B2572B" w:rsidRPr="00A71D81">
        <w:rPr>
          <w:rFonts w:ascii="GHEA Grapalat" w:hAnsi="GHEA Grapalat" w:cs="Sylfaen"/>
          <w:sz w:val="20"/>
          <w:szCs w:val="20"/>
          <w:lang w:val="es-ES"/>
        </w:rPr>
        <w:t>չափաբաժնին</w:t>
      </w:r>
      <w:proofErr w:type="spellEnd"/>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չափաբաժիններին</w:t>
      </w:r>
      <w:proofErr w:type="spellEnd"/>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proofErr w:type="spellStart"/>
      <w:r w:rsidR="00B2572B" w:rsidRPr="00A71D81">
        <w:rPr>
          <w:rFonts w:ascii="GHEA Grapalat" w:hAnsi="GHEA Grapalat" w:cs="Sylfaen"/>
          <w:sz w:val="20"/>
          <w:szCs w:val="20"/>
          <w:lang w:val="es-ES"/>
        </w:rPr>
        <w:t>հրավերի</w:t>
      </w:r>
      <w:proofErr w:type="spellEnd"/>
      <w:r w:rsidR="00B2572B" w:rsidRPr="00A71D81">
        <w:rPr>
          <w:rFonts w:ascii="GHEA Grapalat" w:hAnsi="GHEA Grapalat" w:cs="Sylfaen"/>
          <w:sz w:val="20"/>
          <w:szCs w:val="20"/>
          <w:lang w:val="es-ES"/>
        </w:rPr>
        <w:t xml:space="preserve">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չափաբաժնի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չափաբաժինների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համարը</w:t>
      </w:r>
      <w:proofErr w:type="spellEnd"/>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spellStart"/>
      <w:r w:rsidRPr="00A71D81">
        <w:rPr>
          <w:rFonts w:ascii="GHEA Grapalat" w:hAnsi="GHEA Grapalat" w:cs="Sylfaen"/>
          <w:sz w:val="20"/>
          <w:szCs w:val="20"/>
          <w:lang w:val="es-ES"/>
        </w:rPr>
        <w:t>պահանջներին</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համապատասխան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ներկայացնում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w:t>
      </w:r>
      <w:proofErr w:type="spellEnd"/>
      <w:r w:rsidRPr="00A71D81">
        <w:rPr>
          <w:rFonts w:ascii="GHEA Grapalat" w:hAnsi="GHEA Grapalat" w:cs="Sylfaen"/>
          <w:sz w:val="20"/>
          <w:szCs w:val="20"/>
          <w:lang w:val="es-ES"/>
        </w:rPr>
        <w:t>:</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հայտնում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հավաստում</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որ</w:t>
      </w:r>
      <w:proofErr w:type="spellEnd"/>
      <w:r w:rsidRPr="00A71D81">
        <w:rPr>
          <w:rFonts w:ascii="GHEA Grapalat" w:hAnsi="GHEA Grapalat" w:cs="Sylfaen"/>
          <w:sz w:val="20"/>
          <w:szCs w:val="20"/>
          <w:lang w:val="es-ES"/>
        </w:rPr>
        <w:t xml:space="preserve"> </w:t>
      </w:r>
      <w:proofErr w:type="spellStart"/>
      <w:r w:rsidRPr="00A71D81">
        <w:rPr>
          <w:rFonts w:ascii="GHEA Grapalat" w:hAnsi="GHEA Grapalat" w:cs="Sylfaen"/>
          <w:sz w:val="20"/>
          <w:szCs w:val="20"/>
          <w:lang w:val="es-ES"/>
        </w:rPr>
        <w:t>հանդիսանում</w:t>
      </w:r>
      <w:proofErr w:type="spellEnd"/>
      <w:r w:rsidRPr="00A71D81">
        <w:rPr>
          <w:rFonts w:ascii="GHEA Grapalat" w:hAnsi="GHEA Grapalat" w:cs="Sylfaen"/>
          <w:sz w:val="20"/>
          <w:szCs w:val="20"/>
          <w:lang w:val="es-ES"/>
        </w:rPr>
        <w:t xml:space="preserve">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spellStart"/>
      <w:r w:rsidRPr="00A71D81">
        <w:rPr>
          <w:rFonts w:ascii="GHEA Grapalat" w:hAnsi="GHEA Grapalat" w:cs="Sylfaen"/>
          <w:sz w:val="20"/>
          <w:szCs w:val="20"/>
          <w:lang w:val="es-ES"/>
        </w:rPr>
        <w:t>ռեզիդենտ</w:t>
      </w:r>
      <w:proofErr w:type="spell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երկրի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անվանումը</w:t>
      </w:r>
      <w:proofErr w:type="spellEnd"/>
    </w:p>
    <w:p w14:paraId="1711F1C1" w14:textId="77777777" w:rsidR="00B2572B" w:rsidRPr="00A71D81" w:rsidDel="00437CDB" w:rsidRDefault="00B2572B" w:rsidP="00EF3662">
      <w:pPr>
        <w:jc w:val="both"/>
        <w:rPr>
          <w:rFonts w:ascii="GHEA Grapalat" w:hAnsi="GHEA Grapalat" w:cs="Sylfaen"/>
          <w:sz w:val="20"/>
          <w:szCs w:val="20"/>
          <w:lang w:val="es-ES"/>
        </w:rPr>
      </w:pPr>
    </w:p>
    <w:p w14:paraId="536C1CAE" w14:textId="6E259EE9" w:rsidR="004D5333"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spellStart"/>
      <w:r w:rsidRPr="00A71D81">
        <w:rPr>
          <w:rFonts w:ascii="GHEA Grapalat" w:hAnsi="GHEA Grapalat" w:cs="Sylfaen"/>
          <w:vertAlign w:val="superscript"/>
          <w:lang w:val="es-ES"/>
        </w:rPr>
        <w:t>մասնակցի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Sylfaen"/>
          <w:vertAlign w:val="superscript"/>
          <w:lang w:val="es-ES"/>
        </w:rPr>
        <w:t>անվանումը</w:t>
      </w:r>
      <w:proofErr w:type="spellEnd"/>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proofErr w:type="spellStart"/>
      <w:r w:rsidRPr="00A71D81">
        <w:rPr>
          <w:rFonts w:ascii="GHEA Grapalat" w:hAnsi="GHEA Grapalat" w:cs="Arial"/>
          <w:sz w:val="20"/>
          <w:szCs w:val="20"/>
          <w:lang w:val="es-ES"/>
        </w:rPr>
        <w:t>հարկ</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վճարողի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հաշվառման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համարն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հարկի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վճարողի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հաշվառման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համարը</w:t>
      </w:r>
      <w:proofErr w:type="spellEnd"/>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proofErr w:type="spellStart"/>
      <w:r w:rsidRPr="00A71D81">
        <w:rPr>
          <w:rFonts w:ascii="GHEA Grapalat" w:hAnsi="GHEA Grapalat" w:cs="Sylfaen"/>
          <w:sz w:val="20"/>
          <w:szCs w:val="20"/>
          <w:lang w:val="es-ES"/>
        </w:rPr>
        <w:t>էլեկտրոնային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փոստի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Sylfaen"/>
          <w:sz w:val="20"/>
          <w:szCs w:val="20"/>
          <w:lang w:val="es-ES"/>
        </w:rPr>
        <w:t>հասցեն</w:t>
      </w:r>
      <w:proofErr w:type="spell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էլեկտրոնային</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փոստի</w:t>
      </w:r>
      <w:proofErr w:type="spellEnd"/>
      <w:r w:rsidRPr="00A71D81">
        <w:rPr>
          <w:rFonts w:ascii="GHEA Grapalat" w:hAnsi="GHEA Grapalat" w:cs="Arial"/>
          <w:vertAlign w:val="superscript"/>
          <w:lang w:val="es-ES"/>
        </w:rPr>
        <w:t xml:space="preserve"> </w:t>
      </w:r>
      <w:proofErr w:type="spellStart"/>
      <w:r w:rsidRPr="00A71D81">
        <w:rPr>
          <w:rFonts w:ascii="GHEA Grapalat" w:hAnsi="GHEA Grapalat" w:cs="Arial"/>
          <w:vertAlign w:val="superscript"/>
          <w:lang w:val="es-ES"/>
        </w:rPr>
        <w:t>հասցեն</w:t>
      </w:r>
      <w:proofErr w:type="spellEnd"/>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proofErr w:type="spellStart"/>
      <w:r w:rsidRPr="00AE74A0">
        <w:rPr>
          <w:rFonts w:ascii="GHEA Grapalat" w:hAnsi="GHEA Grapalat" w:cs="Arial"/>
          <w:sz w:val="20"/>
          <w:szCs w:val="20"/>
          <w:lang w:val="es-ES"/>
        </w:rPr>
        <w:t>Սույնով</w:t>
      </w:r>
      <w:proofErr w:type="spellEnd"/>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proofErr w:type="spellStart"/>
      <w:r w:rsidRPr="00AE74A0">
        <w:rPr>
          <w:rFonts w:ascii="GHEA Grapalat" w:hAnsi="GHEA Grapalat" w:cs="Arial"/>
          <w:sz w:val="20"/>
          <w:szCs w:val="20"/>
          <w:lang w:val="es-ES"/>
        </w:rPr>
        <w:t>հայտարարում</w:t>
      </w:r>
      <w:proofErr w:type="spellEnd"/>
      <w:r w:rsidRPr="00AE74A0">
        <w:rPr>
          <w:rFonts w:ascii="GHEA Grapalat" w:hAnsi="GHEA Grapalat" w:cs="Arial"/>
          <w:sz w:val="20"/>
          <w:szCs w:val="20"/>
          <w:lang w:val="es-ES"/>
        </w:rPr>
        <w:t xml:space="preserve"> և </w:t>
      </w:r>
      <w:proofErr w:type="spellStart"/>
      <w:r w:rsidRPr="00AE74A0">
        <w:rPr>
          <w:rFonts w:ascii="GHEA Grapalat" w:hAnsi="GHEA Grapalat" w:cs="Arial"/>
          <w:sz w:val="20"/>
          <w:szCs w:val="20"/>
          <w:lang w:val="es-ES"/>
        </w:rPr>
        <w:t>հավաստում</w:t>
      </w:r>
      <w:proofErr w:type="spellEnd"/>
      <w:r w:rsidRPr="00AE74A0">
        <w:rPr>
          <w:rFonts w:ascii="GHEA Grapalat" w:hAnsi="GHEA Grapalat" w:cs="Arial"/>
          <w:sz w:val="20"/>
          <w:szCs w:val="20"/>
          <w:lang w:val="es-ES"/>
        </w:rPr>
        <w:t xml:space="preserve"> է, </w:t>
      </w:r>
      <w:proofErr w:type="spellStart"/>
      <w:r w:rsidRPr="00AE74A0">
        <w:rPr>
          <w:rFonts w:ascii="GHEA Grapalat" w:hAnsi="GHEA Grapalat" w:cs="Arial"/>
          <w:sz w:val="20"/>
          <w:szCs w:val="20"/>
          <w:lang w:val="es-ES"/>
        </w:rPr>
        <w:t>որ</w:t>
      </w:r>
      <w:proofErr w:type="spellEnd"/>
      <w:r w:rsidRPr="00AE74A0">
        <w:rPr>
          <w:rFonts w:ascii="GHEA Grapalat" w:hAnsi="GHEA Grapalat" w:cs="Arial"/>
          <w:sz w:val="20"/>
          <w:szCs w:val="20"/>
          <w:lang w:val="es-ES"/>
        </w:rPr>
        <w:t>՝</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2DFB684" w14:textId="5BCD8A75" w:rsidR="00E56508" w:rsidRPr="00AE74A0" w:rsidRDefault="00E56508" w:rsidP="002A3C7F">
      <w:pPr>
        <w:jc w:val="both"/>
        <w:rPr>
          <w:rFonts w:ascii="GHEA Grapalat" w:hAnsi="GHEA Grapalat" w:cs="Sylfaen"/>
          <w:sz w:val="20"/>
          <w:lang w:val="es-ES"/>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spellStart"/>
      <w:r w:rsidRPr="00AE74A0">
        <w:rPr>
          <w:rFonts w:ascii="GHEA Grapalat" w:hAnsi="GHEA Grapalat" w:cs="Arial"/>
          <w:sz w:val="20"/>
          <w:szCs w:val="20"/>
          <w:lang w:val="es-ES"/>
        </w:rPr>
        <w:t>բավարարում</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EC4390">
        <w:rPr>
          <w:rFonts w:ascii="GHEA Grapalat" w:hAnsi="GHEA Grapalat" w:cs="Arial"/>
          <w:sz w:val="20"/>
          <w:szCs w:val="20"/>
          <w:lang w:val="es-ES"/>
        </w:rPr>
        <w:t>ԿՄՔԴ-ԳՀԱՊՁԲ-26/01</w:t>
      </w:r>
      <w:r w:rsidR="00C9175D" w:rsidRPr="00C9175D">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ծածկագրով</w:t>
      </w:r>
      <w:proofErr w:type="spellEnd"/>
      <w:r w:rsidRPr="00AE74A0">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Գնանաշման</w:t>
      </w:r>
      <w:proofErr w:type="spellEnd"/>
      <w:proofErr w:type="gramEnd"/>
      <w:r w:rsidR="00FD6146">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հարցման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հրավերով</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սահմանված</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մասնակցության</w:t>
      </w:r>
      <w:proofErr w:type="spellEnd"/>
      <w:r w:rsidRPr="00AE74A0">
        <w:rPr>
          <w:rFonts w:ascii="GHEA Grapalat" w:hAnsi="GHEA Grapalat" w:cs="Arial"/>
          <w:sz w:val="20"/>
          <w:szCs w:val="20"/>
          <w:lang w:val="es-ES"/>
        </w:rPr>
        <w:t xml:space="preserve"> </w:t>
      </w:r>
      <w:proofErr w:type="spellStart"/>
      <w:r w:rsidRPr="00AE74A0">
        <w:rPr>
          <w:rFonts w:ascii="GHEA Grapalat" w:hAnsi="GHEA Grapalat" w:cs="Arial"/>
          <w:sz w:val="20"/>
          <w:szCs w:val="20"/>
          <w:lang w:val="es-ES"/>
        </w:rPr>
        <w:t>իրավունքի</w:t>
      </w:r>
      <w:proofErr w:type="spellEnd"/>
      <w:r w:rsidRPr="00AE74A0">
        <w:rPr>
          <w:rFonts w:ascii="GHEA Grapalat" w:hAnsi="GHEA Grapalat" w:cs="Arial"/>
          <w:sz w:val="20"/>
          <w:szCs w:val="20"/>
          <w:lang w:val="es-ES"/>
        </w:rPr>
        <w:t xml:space="preserve"> </w:t>
      </w:r>
      <w:proofErr w:type="spellStart"/>
      <w:proofErr w:type="gramStart"/>
      <w:r w:rsidRPr="00AE74A0">
        <w:rPr>
          <w:rFonts w:ascii="GHEA Grapalat" w:hAnsi="GHEA Grapalat" w:cs="Arial"/>
          <w:sz w:val="20"/>
          <w:szCs w:val="20"/>
          <w:lang w:val="es-ES"/>
        </w:rPr>
        <w:t>պահանջներին</w:t>
      </w:r>
      <w:proofErr w:type="spell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և</w:t>
      </w:r>
      <w:proofErr w:type="gramEnd"/>
      <w:r w:rsidRPr="00AE74A0">
        <w:rPr>
          <w:rFonts w:ascii="GHEA Grapalat" w:hAnsi="GHEA Grapalat" w:cs="Arial"/>
          <w:sz w:val="20"/>
          <w:szCs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504D3793"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AE74A0" w:rsidDel="00DD24B8">
        <w:rPr>
          <w:rFonts w:ascii="GHEA Grapalat" w:hAnsi="GHEA Grapalat" w:cs="Arial"/>
          <w:sz w:val="20"/>
          <w:szCs w:val="20"/>
          <w:lang w:val="es-ES"/>
        </w:rPr>
        <w:t xml:space="preserve"> </w:t>
      </w:r>
      <w:r w:rsidR="00734132" w:rsidRPr="00AE74A0">
        <w:rPr>
          <w:rStyle w:val="af6"/>
          <w:rFonts w:ascii="GHEA Grapalat" w:hAnsi="GHEA Grapalat" w:cs="Sylfaen"/>
          <w:sz w:val="20"/>
          <w:lang w:val="hy-AM"/>
        </w:rPr>
        <w:footnoteReference w:id="7"/>
      </w:r>
      <w:r w:rsidR="00E97AB0" w:rsidRPr="00AE74A0">
        <w:rPr>
          <w:rFonts w:ascii="GHEA Grapalat" w:hAnsi="GHEA Grapalat" w:cs="Sylfaen"/>
          <w:sz w:val="20"/>
          <w:lang w:val="es-ES"/>
        </w:rPr>
        <w:t>.</w:t>
      </w:r>
      <w:r w:rsidR="00EB07BB" w:rsidRPr="00AE74A0">
        <w:rPr>
          <w:rFonts w:ascii="GHEA Grapalat" w:hAnsi="GHEA Grapalat" w:cs="Sylfaen"/>
          <w:sz w:val="20"/>
          <w:lang w:val="hy-AM"/>
        </w:rPr>
        <w:t xml:space="preserve"> </w:t>
      </w:r>
    </w:p>
    <w:p w14:paraId="3AE788FB" w14:textId="44F2479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EC4390">
        <w:rPr>
          <w:rFonts w:ascii="GHEA Grapalat" w:hAnsi="GHEA Grapalat"/>
          <w:lang w:val="es-ES"/>
        </w:rPr>
        <w:t>ԿՄՔԴ-ԳՀԱՊՁԲ-26/01</w:t>
      </w:r>
      <w:r w:rsidR="00C9175D" w:rsidRPr="00C9175D">
        <w:rPr>
          <w:rFonts w:ascii="GHEA Grapalat" w:hAnsi="GHEA Grapalat"/>
          <w:lang w:val="es-ES"/>
        </w:rPr>
        <w:t xml:space="preserve"> </w:t>
      </w:r>
      <w:proofErr w:type="spellStart"/>
      <w:r w:rsidR="006C3873" w:rsidRPr="00AE74A0">
        <w:rPr>
          <w:rFonts w:ascii="GHEA Grapalat" w:hAnsi="GHEA Grapalat" w:cs="Arial"/>
          <w:sz w:val="20"/>
          <w:szCs w:val="20"/>
          <w:lang w:val="es-ES"/>
        </w:rPr>
        <w:t>ծածկագրով</w:t>
      </w:r>
      <w:proofErr w:type="spellEnd"/>
      <w:r w:rsidR="006C3873" w:rsidRPr="00AE74A0">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Գնանաշման</w:t>
      </w:r>
      <w:proofErr w:type="spellEnd"/>
      <w:r w:rsidR="00FD6146">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հարցման</w:t>
      </w:r>
      <w:r w:rsidR="006C3873" w:rsidRPr="00AE74A0">
        <w:rPr>
          <w:rFonts w:ascii="GHEA Grapalat" w:hAnsi="GHEA Grapalat" w:cs="Arial"/>
          <w:sz w:val="20"/>
          <w:szCs w:val="20"/>
          <w:lang w:val="es-ES"/>
        </w:rPr>
        <w:t>ն</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մասնակցելու</w:t>
      </w:r>
      <w:proofErr w:type="spellEnd"/>
      <w:r w:rsidR="006C3873" w:rsidRPr="00AE74A0">
        <w:rPr>
          <w:rFonts w:ascii="GHEA Grapalat" w:hAnsi="GHEA Grapalat" w:cs="Arial"/>
          <w:sz w:val="20"/>
          <w:szCs w:val="20"/>
          <w:lang w:val="es-ES"/>
        </w:rPr>
        <w:t xml:space="preserve"> </w:t>
      </w:r>
      <w:proofErr w:type="spellStart"/>
      <w:r w:rsidR="006C3873" w:rsidRPr="00AE74A0">
        <w:rPr>
          <w:rFonts w:ascii="GHEA Grapalat" w:hAnsi="GHEA Grapalat" w:cs="Arial"/>
          <w:sz w:val="20"/>
          <w:szCs w:val="20"/>
          <w:lang w:val="es-ES"/>
        </w:rPr>
        <w:t>շրջանակում</w:t>
      </w:r>
      <w:proofErr w:type="spellEnd"/>
      <w:r w:rsidR="006C3873" w:rsidRPr="00AE74A0">
        <w:rPr>
          <w:rFonts w:ascii="GHEA Grapalat" w:hAnsi="GHEA Grapalat" w:cs="Arial"/>
          <w:sz w:val="20"/>
          <w:szCs w:val="20"/>
          <w:lang w:val="es-ES"/>
        </w:rPr>
        <w:t>`</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տվել</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թույլ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տալու</w:t>
      </w:r>
      <w:proofErr w:type="spellEnd"/>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գերիշխող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դիրքի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չարաշահում</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հակամրցակցային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համաձայնություն</w:t>
      </w:r>
      <w:proofErr w:type="spellEnd"/>
      <w:r w:rsidRPr="00A71D81">
        <w:rPr>
          <w:rFonts w:ascii="GHEA Grapalat" w:hAnsi="GHEA Grapalat" w:cs="Arial"/>
          <w:sz w:val="20"/>
          <w:szCs w:val="20"/>
          <w:lang w:val="es-ES"/>
        </w:rPr>
        <w:t>,</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proofErr w:type="spellStart"/>
      <w:r w:rsidRPr="00A71D81">
        <w:rPr>
          <w:rFonts w:ascii="GHEA Grapalat" w:hAnsi="GHEA Grapalat" w:cs="Arial"/>
          <w:sz w:val="20"/>
          <w:szCs w:val="20"/>
          <w:lang w:val="es-ES"/>
        </w:rPr>
        <w:t>բացակայում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հրավերով</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սահմանված</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փոխկապակցված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անձանց</w:t>
      </w:r>
      <w:proofErr w:type="spellEnd"/>
      <w:r w:rsidRPr="00A71D81">
        <w:rPr>
          <w:rFonts w:ascii="GHEA Grapalat" w:hAnsi="GHEA Grapalat" w:cs="Arial"/>
          <w:sz w:val="20"/>
          <w:szCs w:val="20"/>
          <w:lang w:val="es-ES"/>
        </w:rPr>
        <w:t xml:space="preserve"> և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հիմնադրված</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ավելի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քան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հիսուն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տոկոս</w:t>
      </w:r>
      <w:proofErr w:type="spellEnd"/>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w:t>
      </w:r>
      <w:proofErr w:type="spellStart"/>
      <w:r w:rsidRPr="00A71D81">
        <w:rPr>
          <w:rFonts w:ascii="GHEA Grapalat" w:hAnsi="GHEA Grapalat" w:cs="Arial"/>
          <w:sz w:val="20"/>
          <w:szCs w:val="20"/>
          <w:lang w:val="es-ES"/>
        </w:rPr>
        <w:t>ին</w:t>
      </w:r>
      <w:proofErr w:type="spellEnd"/>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spellStart"/>
      <w:r w:rsidRPr="00A71D81">
        <w:rPr>
          <w:rFonts w:ascii="GHEA Grapalat" w:hAnsi="GHEA Grapalat" w:cs="Arial"/>
          <w:sz w:val="20"/>
          <w:szCs w:val="20"/>
          <w:lang w:val="es-ES"/>
        </w:rPr>
        <w:t>պատկանող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բաժնեմաս</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փայաբաժին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ունեցող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կազմակերպությունների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միաժամանակյա</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մասնակցության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դեպք</w:t>
      </w:r>
      <w:proofErr w:type="spellEnd"/>
      <w:r w:rsidRPr="00A71D81">
        <w:rPr>
          <w:rFonts w:ascii="GHEA Grapalat" w:hAnsi="GHEA Grapalat" w:cs="Arial"/>
          <w:sz w:val="20"/>
          <w:szCs w:val="20"/>
          <w:lang w:val="es-ES"/>
        </w:rPr>
        <w:t>:</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A71D81">
        <w:rPr>
          <w:rFonts w:ascii="GHEA Grapalat" w:hAnsi="GHEA Grapalat" w:cs="Arial"/>
          <w:sz w:val="20"/>
          <w:szCs w:val="20"/>
          <w:lang w:val="es-ES"/>
        </w:rPr>
        <w:t>տորև</w:t>
      </w:r>
      <w:proofErr w:type="spellEnd"/>
      <w:r w:rsidR="006C3873" w:rsidRPr="00A71D81">
        <w:rPr>
          <w:rFonts w:ascii="GHEA Grapalat" w:hAnsi="GHEA Grapalat" w:cs="Arial"/>
          <w:sz w:val="20"/>
          <w:szCs w:val="20"/>
          <w:lang w:val="es-ES"/>
        </w:rPr>
        <w:t xml:space="preserve"> </w:t>
      </w:r>
      <w:proofErr w:type="spellStart"/>
      <w:r w:rsidR="006C3873" w:rsidRPr="00A71D81">
        <w:rPr>
          <w:rFonts w:ascii="GHEA Grapalat" w:hAnsi="GHEA Grapalat" w:cs="Arial"/>
          <w:sz w:val="20"/>
          <w:szCs w:val="20"/>
          <w:lang w:val="es-ES"/>
        </w:rPr>
        <w:t>ներկայացնում</w:t>
      </w:r>
      <w:proofErr w:type="spellEnd"/>
      <w:r w:rsidR="006C3873" w:rsidRPr="00A71D81">
        <w:rPr>
          <w:rFonts w:ascii="GHEA Grapalat" w:hAnsi="GHEA Grapalat" w:cs="Arial"/>
          <w:sz w:val="20"/>
          <w:szCs w:val="20"/>
          <w:lang w:val="es-ES"/>
        </w:rPr>
        <w:t xml:space="preserve">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իրական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շահառուների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վերաբերյալ</w:t>
      </w:r>
      <w:proofErr w:type="spellEnd"/>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spellStart"/>
      <w:r w:rsidRPr="00A71D81">
        <w:rPr>
          <w:rFonts w:ascii="GHEA Grapalat" w:hAnsi="GHEA Grapalat" w:cs="Arial"/>
          <w:sz w:val="20"/>
          <w:szCs w:val="20"/>
          <w:lang w:val="es-ES"/>
        </w:rPr>
        <w:t>տեղեկություններ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պարունակող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կայքէջի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հղումը</w:t>
      </w:r>
      <w:proofErr w:type="spellEnd"/>
      <w:r w:rsidRPr="00A71D81">
        <w:rPr>
          <w:rFonts w:ascii="GHEA Grapalat" w:hAnsi="GHEA Grapalat" w:cs="Arial"/>
          <w:sz w:val="20"/>
          <w:szCs w:val="20"/>
          <w:lang w:val="es-ES"/>
        </w:rPr>
        <w:t>՝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proofErr w:type="spellStart"/>
      <w:r w:rsidRPr="00A71D81">
        <w:rPr>
          <w:rFonts w:ascii="GHEA Grapalat" w:hAnsi="GHEA Grapalat"/>
          <w:sz w:val="20"/>
          <w:lang w:val="es-ES"/>
        </w:rPr>
        <w:t>Կից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ներկայացվում</w:t>
      </w:r>
      <w:proofErr w:type="spellEnd"/>
      <w:r w:rsidRPr="00A71D81">
        <w:rPr>
          <w:rFonts w:ascii="GHEA Grapalat" w:hAnsi="GHEA Grapalat"/>
          <w:sz w:val="20"/>
          <w:lang w:val="es-ES"/>
        </w:rPr>
        <w:t xml:space="preserve">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w:t>
      </w:r>
      <w:proofErr w:type="spellStart"/>
      <w:r w:rsidRPr="00A71D81">
        <w:rPr>
          <w:rFonts w:ascii="GHEA Grapalat" w:hAnsi="GHEA Grapalat"/>
          <w:sz w:val="20"/>
          <w:lang w:val="es-ES"/>
        </w:rPr>
        <w:t>կողմից</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առաջարկվող</w:t>
      </w:r>
      <w:proofErr w:type="spellEnd"/>
      <w:r w:rsidRPr="00A71D81">
        <w:rPr>
          <w:rFonts w:ascii="GHEA Grapalat" w:hAnsi="GHEA Grapalat"/>
          <w:sz w:val="20"/>
          <w:lang w:val="es-ES"/>
        </w:rPr>
        <w:t xml:space="preserve">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spellStart"/>
      <w:r w:rsidRPr="00A71D81">
        <w:rPr>
          <w:rFonts w:ascii="GHEA Grapalat" w:hAnsi="GHEA Grapalat"/>
          <w:sz w:val="20"/>
          <w:lang w:val="es-ES"/>
        </w:rPr>
        <w:t>ապրանքի</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ամբողջական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նկարագիրը</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համաձայն</w:t>
      </w:r>
      <w:proofErr w:type="spellEnd"/>
      <w:r w:rsidRPr="00A71D81">
        <w:rPr>
          <w:rFonts w:ascii="GHEA Grapalat" w:hAnsi="GHEA Grapalat"/>
          <w:sz w:val="20"/>
          <w:lang w:val="es-ES"/>
        </w:rPr>
        <w:t xml:space="preserve"> </w:t>
      </w:r>
      <w:proofErr w:type="spellStart"/>
      <w:r w:rsidRPr="00A71D81">
        <w:rPr>
          <w:rFonts w:ascii="GHEA Grapalat" w:hAnsi="GHEA Grapalat"/>
          <w:sz w:val="20"/>
          <w:lang w:val="es-ES"/>
        </w:rPr>
        <w:t>հավելվա</w:t>
      </w:r>
      <w:r w:rsidR="00E968EF" w:rsidRPr="00A71D81">
        <w:rPr>
          <w:rFonts w:ascii="GHEA Grapalat" w:hAnsi="GHEA Grapalat"/>
          <w:sz w:val="20"/>
          <w:lang w:val="es-ES"/>
        </w:rPr>
        <w:t>ծ</w:t>
      </w:r>
      <w:proofErr w:type="spellEnd"/>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A71D81"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77777777" w:rsidR="00B2572B" w:rsidRPr="00A71D81" w:rsidRDefault="00B2572B" w:rsidP="00EF3662">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Style w:val="af6"/>
          <w:rFonts w:ascii="GHEA Grapalat" w:hAnsi="GHEA Grapalat" w:cs="Arial"/>
          <w:color w:val="FFFFFF"/>
          <w:sz w:val="20"/>
          <w:lang w:val="hy-AM"/>
        </w:rPr>
        <w:footnoteReference w:id="8"/>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449AD93F" w:rsidR="000B1088" w:rsidRPr="00A71D81" w:rsidRDefault="00EC4390" w:rsidP="000B1088">
      <w:pPr>
        <w:pStyle w:val="31"/>
        <w:spacing w:line="240" w:lineRule="auto"/>
        <w:jc w:val="right"/>
        <w:rPr>
          <w:rFonts w:ascii="GHEA Grapalat" w:hAnsi="GHEA Grapalat" w:cs="Arial"/>
          <w:b/>
          <w:lang w:val="hy-AM"/>
        </w:rPr>
      </w:pPr>
      <w:r>
        <w:rPr>
          <w:rFonts w:ascii="GHEA Grapalat" w:hAnsi="GHEA Grapalat"/>
          <w:sz w:val="24"/>
          <w:szCs w:val="24"/>
          <w:lang w:val="hy-AM"/>
        </w:rPr>
        <w:t>ԿՄՔԴ-ԳՀԱՊՁԲ-26/01</w:t>
      </w:r>
      <w:r w:rsidR="00C9175D" w:rsidRPr="00C9175D">
        <w:rPr>
          <w:rFonts w:ascii="GHEA Grapalat" w:hAnsi="GHEA Grapalat"/>
          <w:sz w:val="24"/>
          <w:szCs w:val="24"/>
          <w:lang w:val="hy-AM"/>
        </w:rPr>
        <w:t xml:space="preserve"> </w:t>
      </w:r>
      <w:r w:rsidR="000B1088" w:rsidRPr="00A71D81">
        <w:rPr>
          <w:rFonts w:ascii="GHEA Grapalat" w:hAnsi="GHEA Grapalat" w:cs="Sylfaen"/>
          <w:b/>
          <w:lang w:val="hy-AM"/>
        </w:rPr>
        <w:t>ծածկագրով</w:t>
      </w:r>
    </w:p>
    <w:p w14:paraId="309187BF" w14:textId="55AD3845" w:rsidR="000B1088" w:rsidRPr="00A71D81" w:rsidRDefault="00FD6146" w:rsidP="000B1088">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5685C59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EC4390">
        <w:rPr>
          <w:rFonts w:ascii="GHEA Grapalat" w:hAnsi="GHEA Grapalat" w:cs="Arial"/>
          <w:sz w:val="20"/>
          <w:szCs w:val="20"/>
          <w:lang w:val="es-ES"/>
        </w:rPr>
        <w:t>ԿՄՔԴ-ԳՀԱՊՁԲ-26/01</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3349C88" w:rsidR="000B1088" w:rsidRPr="00A71D81" w:rsidRDefault="000B1088" w:rsidP="000B1088">
      <w:pPr>
        <w:jc w:val="both"/>
        <w:rPr>
          <w:rFonts w:ascii="GHEA Grapalat" w:hAnsi="GHEA Grapalat"/>
          <w:lang w:val="hy-AM"/>
        </w:rPr>
      </w:pP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Գնանաշման</w:t>
      </w:r>
      <w:proofErr w:type="spellEnd"/>
      <w:r w:rsidR="00FD6146">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շրջանակում</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ըստ</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չափաբաժինների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ստորև</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ներկայացնում</w:t>
      </w:r>
      <w:proofErr w:type="spellEnd"/>
      <w:r w:rsidRPr="00A71D81">
        <w:rPr>
          <w:rFonts w:ascii="GHEA Grapalat" w:hAnsi="GHEA Grapalat" w:cs="Arial"/>
          <w:sz w:val="20"/>
          <w:szCs w:val="20"/>
          <w:lang w:val="es-ES"/>
        </w:rPr>
        <w:t xml:space="preserve"> է </w:t>
      </w:r>
      <w:proofErr w:type="spellStart"/>
      <w:r w:rsidRPr="00A71D81">
        <w:rPr>
          <w:rFonts w:ascii="GHEA Grapalat" w:hAnsi="GHEA Grapalat" w:cs="Arial"/>
          <w:sz w:val="20"/>
          <w:szCs w:val="20"/>
          <w:lang w:val="es-ES"/>
        </w:rPr>
        <w:t>իր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կողմից</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առաջարկվող</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ապրանքի</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ամբողջական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նկարագիրը</w:t>
      </w:r>
      <w:proofErr w:type="spellEnd"/>
      <w:r w:rsidRPr="00A71D81">
        <w:rPr>
          <w:rFonts w:ascii="GHEA Grapalat" w:hAnsi="GHEA Grapalat" w:cs="Arial"/>
          <w:sz w:val="20"/>
          <w:szCs w:val="20"/>
          <w:lang w:val="es-ES"/>
        </w:rPr>
        <w:t xml:space="preserve">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Չափաբաժնի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w:t>
            </w:r>
            <w:proofErr w:type="spellEnd"/>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Առաջարկվող</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ապրանքի</w:t>
            </w:r>
            <w:proofErr w:type="spellEnd"/>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ապրանքային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նշանը</w:t>
            </w:r>
            <w:proofErr w:type="spellEnd"/>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արտադրողի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տեխնիկական</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բնութագրերը</w:t>
            </w:r>
            <w:proofErr w:type="spellEnd"/>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A71D81" w:rsidRDefault="000B1088" w:rsidP="000B1088">
      <w:pPr>
        <w:jc w:val="right"/>
        <w:rPr>
          <w:rFonts w:ascii="GHEA Grapalat" w:hAnsi="GHEA Grapalat" w:cs="Sylfaen"/>
          <w:sz w:val="20"/>
          <w:lang w:val="hy-AM"/>
        </w:rPr>
      </w:pPr>
    </w:p>
    <w:p w14:paraId="34FE29E3" w14:textId="77777777" w:rsidR="000B1088" w:rsidRPr="00A71D81" w:rsidRDefault="000B1088" w:rsidP="000B1088">
      <w:pPr>
        <w:jc w:val="right"/>
        <w:rPr>
          <w:rFonts w:ascii="GHEA Grapalat" w:hAnsi="GHEA Grapalat" w:cs="Arial"/>
          <w:sz w:val="20"/>
          <w:lang w:val="hy-AM"/>
        </w:rPr>
      </w:pPr>
      <w:r w:rsidRPr="00A71D81">
        <w:rPr>
          <w:rFonts w:ascii="GHEA Grapalat" w:hAnsi="GHEA Grapalat" w:cs="Sylfaen"/>
          <w:sz w:val="20"/>
          <w:lang w:val="hy-AM"/>
        </w:rPr>
        <w:t>Կ</w:t>
      </w:r>
      <w:r w:rsidRPr="00A71D81">
        <w:rPr>
          <w:rFonts w:ascii="GHEA Grapalat" w:hAnsi="GHEA Grapalat" w:cs="Arial"/>
          <w:sz w:val="20"/>
          <w:lang w:val="hy-AM"/>
        </w:rPr>
        <w:t xml:space="preserve">. </w:t>
      </w:r>
      <w:r w:rsidRPr="00A71D81">
        <w:rPr>
          <w:rFonts w:ascii="GHEA Grapalat" w:hAnsi="GHEA Grapalat" w:cs="Sylfaen"/>
          <w:sz w:val="20"/>
          <w:lang w:val="hy-AM"/>
        </w:rPr>
        <w:t>Տ</w:t>
      </w:r>
      <w:r w:rsidRPr="00A71D81">
        <w:rPr>
          <w:rFonts w:ascii="GHEA Grapalat" w:hAnsi="GHEA Grapalat" w:cs="Arial"/>
          <w:sz w:val="20"/>
          <w:lang w:val="hy-AM"/>
        </w:rPr>
        <w:t>.</w:t>
      </w:r>
      <w:r w:rsidRPr="00A71D81">
        <w:rPr>
          <w:rFonts w:ascii="GHEA Grapalat" w:hAnsi="GHEA Grapalat" w:cs="Arial"/>
          <w:sz w:val="20"/>
          <w:lang w:val="hy-AM"/>
        </w:rPr>
        <w:tab/>
      </w:r>
      <w:r w:rsidRPr="00A71D81">
        <w:rPr>
          <w:rFonts w:ascii="GHEA Grapalat" w:hAnsi="GHEA Grapalat" w:cs="Arial"/>
          <w:sz w:val="20"/>
          <w:lang w:val="hy-AM"/>
        </w:rPr>
        <w:tab/>
        <w:t xml:space="preserve"> </w:t>
      </w:r>
    </w:p>
    <w:p w14:paraId="1599B42C" w14:textId="77777777" w:rsidR="000B1088" w:rsidRPr="00A71D81"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4D142F10" w:rsidR="00BF1194" w:rsidRPr="00A71D81" w:rsidRDefault="00EC4390" w:rsidP="00BF1194">
      <w:pPr>
        <w:pStyle w:val="31"/>
        <w:spacing w:line="240" w:lineRule="auto"/>
        <w:jc w:val="right"/>
        <w:rPr>
          <w:rFonts w:ascii="GHEA Grapalat" w:hAnsi="GHEA Grapalat" w:cs="Arial"/>
          <w:b/>
          <w:lang w:val="hy-AM"/>
        </w:rPr>
      </w:pPr>
      <w:r>
        <w:rPr>
          <w:rFonts w:ascii="GHEA Grapalat" w:hAnsi="GHEA Grapalat"/>
          <w:sz w:val="24"/>
          <w:szCs w:val="24"/>
          <w:lang w:val="hy-AM"/>
        </w:rPr>
        <w:t>ԿՄՔԴ-ԳՀԱՊՁԲ-26/01</w:t>
      </w:r>
      <w:r w:rsidR="00C9175D" w:rsidRPr="00C9175D">
        <w:rPr>
          <w:rFonts w:ascii="GHEA Grapalat" w:hAnsi="GHEA Grapalat"/>
          <w:sz w:val="24"/>
          <w:szCs w:val="24"/>
          <w:lang w:val="hy-AM"/>
        </w:rPr>
        <w:t xml:space="preserve"> </w:t>
      </w:r>
      <w:r w:rsidR="00BF1194" w:rsidRPr="00A71D81">
        <w:rPr>
          <w:rFonts w:ascii="GHEA Grapalat" w:hAnsi="GHEA Grapalat" w:cs="Sylfaen"/>
          <w:b/>
          <w:lang w:val="hy-AM"/>
        </w:rPr>
        <w:t>ծածկագրով</w:t>
      </w:r>
    </w:p>
    <w:p w14:paraId="04FDDE3D" w14:textId="734B7A3B" w:rsidR="00BF1194" w:rsidRPr="00A71D81" w:rsidRDefault="00FD6146" w:rsidP="00BF1194">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Կազմակերպությունը</w:t>
      </w:r>
      <w:proofErr w:type="spellEnd"/>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Հայտարարագիրը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ներկայացնող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պաշտոնը</w:t>
            </w:r>
            <w:proofErr w:type="spellEnd"/>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Հայտարարագրի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ստորագրման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էջերի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քանակը</w:t>
            </w:r>
            <w:proofErr w:type="spellEnd"/>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Հայտարարագիրը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lastRenderedPageBreak/>
              <w:t>ստորագրությունը</w:t>
            </w:r>
            <w:proofErr w:type="spellEnd"/>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b/>
          <w:color w:val="000000"/>
        </w:rPr>
        <w:t>ցուցակման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Բաժնետոմսերի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ցուցակման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վերահսկող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իրավաբանական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Վերահսկողության</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Պետության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համայնքի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կամ</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միջազգային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կազմակերպության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մասնակցությունը</w:t>
      </w:r>
      <w:proofErr w:type="spellEnd"/>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Պետության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համայնքի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Միջազգային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Իրական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շահառուի</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տվյալները</w:t>
      </w:r>
      <w:proofErr w:type="spellEnd"/>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ինքնությունը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հավաստող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r w:rsidRPr="00A71D81">
              <w:rPr>
                <w:rFonts w:ascii="GHEA Grapalat" w:eastAsia="GHEA Grapalat" w:hAnsi="GHEA Grapalat" w:cs="GHEA Grapalat"/>
                <w:color w:val="000000"/>
              </w:rPr>
              <w:t>)</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Քաղաքացիությունը</w:t>
            </w:r>
            <w:proofErr w:type="spellEnd"/>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Ծննդյան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հաստատող</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Փաստաթղթի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Տրամադրող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մարմինը</w:t>
            </w:r>
            <w:proofErr w:type="spellEnd"/>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ՀԾՀ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հաշվառման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Անձի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բնակության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Պետությունը</w:t>
            </w:r>
            <w:proofErr w:type="spellEnd"/>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Համայնքը</w:t>
            </w:r>
            <w:proofErr w:type="spellEnd"/>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Վարչատարածքային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միավորը</w:t>
            </w:r>
            <w:proofErr w:type="spellEnd"/>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Փողոցի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շենքը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բնակարանը</w:t>
            </w:r>
            <w:proofErr w:type="spellEnd"/>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բացառությամբ</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hAnsi="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հանդիսանալու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հիմքերը</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ընդերքօգտագործման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ոլորտի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հաշվետու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կազմակերպությունների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համար</w:t>
      </w:r>
      <w:proofErr w:type="spellEnd"/>
      <w:r w:rsidRPr="00A71D81">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չափը</w:t>
            </w:r>
            <w:proofErr w:type="spellEnd"/>
            <w:r w:rsidRPr="00A71D81">
              <w:rPr>
                <w:rFonts w:ascii="GHEA Grapalat" w:eastAsia="GHEA Grapalat" w:hAnsi="GHEA Grapalat" w:cs="GHEA Grapalat"/>
                <w:color w:val="000000"/>
              </w:rPr>
              <w:t xml:space="preserve">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Մասնակցության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տեսակը</w:t>
            </w:r>
            <w:proofErr w:type="spellEnd"/>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կարգավիճակի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վերաբերյալ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դառնալու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նկատմամբ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իրականացումը</w:t>
            </w:r>
            <w:proofErr w:type="spellEnd"/>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Ընդերքօգտագործման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ոլորտի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հաշվետու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պաշտոնատար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նրա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ընտանիքի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անդամ</w:t>
            </w:r>
            <w:proofErr w:type="spellEnd"/>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Այո</w:t>
            </w:r>
            <w:proofErr w:type="spellEnd"/>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Ոչ</w:t>
            </w:r>
            <w:proofErr w:type="spellEnd"/>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կոնտակտային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Էլ</w:t>
            </w:r>
            <w:proofErr w:type="spellEnd"/>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փոստի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Հեռախոսահամարը</w:t>
            </w:r>
            <w:proofErr w:type="spellEnd"/>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Միջանկյալ</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իրավաբանական</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անձինք</w:t>
      </w:r>
      <w:proofErr w:type="spellEnd"/>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Կազմակերպության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Անվանումը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լատինատառ</w:t>
            </w:r>
            <w:proofErr w:type="spellEnd"/>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Պետական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համարը</w:t>
            </w:r>
            <w:proofErr w:type="spellEnd"/>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օրը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ամիսը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տարին</w:t>
            </w:r>
            <w:proofErr w:type="spellEnd"/>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հասցեն</w:t>
            </w:r>
            <w:proofErr w:type="spellEnd"/>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Գրանցման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պետությունը</w:t>
            </w:r>
            <w:proofErr w:type="spellEnd"/>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Գործադիր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մարմնի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ղեկավարի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Իրական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շահառուի</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w:t>
            </w:r>
            <w:proofErr w:type="spellEnd"/>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ներ</w:t>
            </w:r>
            <w:proofErr w:type="spellEnd"/>
            <w:r w:rsidRPr="00A71D81">
              <w:rPr>
                <w:rFonts w:ascii="GHEA Grapalat" w:eastAsia="GHEA Grapalat" w:hAnsi="GHEA Grapalat" w:cs="GHEA Grapalat"/>
                <w:color w:val="000000"/>
              </w:rPr>
              <w:t xml:space="preserve">)ի </w:t>
            </w:r>
            <w:proofErr w:type="spellStart"/>
            <w:r w:rsidRPr="00A71D81">
              <w:rPr>
                <w:rFonts w:ascii="GHEA Grapalat" w:eastAsia="GHEA Grapalat" w:hAnsi="GHEA Grapalat" w:cs="GHEA Grapalat"/>
                <w:color w:val="000000"/>
              </w:rPr>
              <w:t>անունը</w:t>
            </w:r>
            <w:proofErr w:type="spellEnd"/>
            <w:r w:rsidRPr="00A71D81">
              <w:rPr>
                <w:rFonts w:ascii="GHEA Grapalat" w:eastAsia="GHEA Grapalat" w:hAnsi="GHEA Grapalat" w:cs="GHEA Grapalat"/>
                <w:color w:val="000000"/>
              </w:rPr>
              <w:t xml:space="preserve"> և </w:t>
            </w:r>
            <w:proofErr w:type="spellStart"/>
            <w:r w:rsidRPr="00A71D81">
              <w:rPr>
                <w:rFonts w:ascii="GHEA Grapalat" w:eastAsia="GHEA Grapalat" w:hAnsi="GHEA Grapalat" w:cs="GHEA Grapalat"/>
                <w:color w:val="000000"/>
              </w:rPr>
              <w:t>ազգանունը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հանդիսանում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միջանկյալ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w:t>
            </w:r>
            <w:proofErr w:type="spellEnd"/>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A71D81">
        <w:rPr>
          <w:rFonts w:ascii="GHEA Grapalat" w:eastAsia="GHEA Grapalat" w:hAnsi="GHEA Grapalat" w:cs="GHEA Grapalat"/>
          <w:i/>
        </w:rPr>
        <w:t>Միջանկյալ</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իրավաբանական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անձի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բաժնետոմսերի</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ցուցակման</w:t>
      </w:r>
      <w:proofErr w:type="spellEnd"/>
      <w:r w:rsidRPr="00A71D81">
        <w:rPr>
          <w:rFonts w:ascii="GHEA Grapalat" w:eastAsia="GHEA Grapalat" w:hAnsi="GHEA Grapalat" w:cs="GHEA Grapalat"/>
          <w:i/>
        </w:rPr>
        <w:t xml:space="preserve"> </w:t>
      </w:r>
      <w:proofErr w:type="spellStart"/>
      <w:r w:rsidRPr="00A71D81">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Ֆոնդային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անվանումը</w:t>
            </w:r>
            <w:proofErr w:type="spellEnd"/>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Հղումը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բորսայում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առկա</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փաստաթղթերին</w:t>
            </w:r>
            <w:proofErr w:type="spellEnd"/>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Լրացուցիչ</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նշումներ</w:t>
      </w:r>
      <w:proofErr w:type="spellEnd"/>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Լրացուցիչ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տեղեկություններ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հավելյալ</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պարզաբանումներ</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որոնք</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առնչվում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հայտարարագրում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լրացված</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կամ</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լրացման</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ենթակա</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տվյալներին</w:t>
            </w:r>
            <w:proofErr w:type="spellEnd"/>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Հայտարարագրի</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լրացման</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կարգը</w:t>
      </w:r>
      <w:proofErr w:type="spellEnd"/>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1-ին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հայտարարագիր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ներկայացնող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այսուհետ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պետական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r w:rsidRPr="00A71D81">
        <w:rPr>
          <w:rFonts w:ascii="GHEA Grapalat" w:eastAsia="GHEA Grapalat" w:hAnsi="GHEA Grapalat" w:cs="GHEA Grapalat"/>
          <w:lang w:val="hy-AM"/>
        </w:rPr>
        <w:t xml:space="preserve">սույն ընթացակարգի </w:t>
      </w:r>
      <w:proofErr w:type="spellStart"/>
      <w:r w:rsidRPr="00A71D81">
        <w:rPr>
          <w:rFonts w:ascii="GHEA Grapalat" w:eastAsia="GHEA Grapalat" w:hAnsi="GHEA Grapalat" w:cs="GHEA Grapalat"/>
        </w:rPr>
        <w:t>հայտում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փաստաթղթերը</w:t>
      </w:r>
      <w:proofErr w:type="spellEnd"/>
      <w:r w:rsidRPr="00A71D81">
        <w:rPr>
          <w:rFonts w:ascii="GHEA Grapalat" w:eastAsia="GHEA Grapalat" w:hAnsi="GHEA Grapalat" w:cs="GHEA Grapalat"/>
        </w:rPr>
        <w:t>.</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էջերի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ստորագրությունը</w:t>
      </w:r>
      <w:proofErr w:type="spellEnd"/>
      <w:r w:rsidRPr="00A71D81">
        <w:rPr>
          <w:rFonts w:ascii="GHEA Grapalat" w:eastAsia="GHEA Grapalat" w:hAnsi="GHEA Grapalat" w:cs="GHEA Grapalat"/>
        </w:rPr>
        <w:t>:</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color w:val="000000"/>
        </w:rPr>
        <w:t xml:space="preserve"> 2-րդ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r w:rsidRPr="00A71D81">
        <w:rPr>
          <w:rFonts w:ascii="GHEA Grapalat" w:eastAsia="GHEA Grapalat" w:hAnsi="GHEA Grapalat" w:cs="GHEA Grapalat"/>
        </w:rPr>
        <w:t>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բաժնետոմսերը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ցուցակված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Հայաստանի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Հանրապետության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արդարադատության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նախարարի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կողմից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հաստատված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համարժեք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բացահայտման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կարգավորվող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ցանկում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ներառված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շուկայում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Նշված</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չափանիշներին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համապատասխանելու</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դեպքում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ամբողջությամբ</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վերահսկող</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իրավաբանական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անձի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հաջորդ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պարունակում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սեփականատերերի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մակարդակը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2</w:t>
      </w:r>
      <w:r w:rsidRPr="00A71D81">
        <w:rPr>
          <w:rFonts w:ascii="Cambria Math" w:eastAsia="Cambria Math" w:hAnsi="Cambria Math" w:cs="Cambria Math"/>
        </w:rPr>
        <w:t>․</w:t>
      </w:r>
      <w:r w:rsidRPr="00A71D81">
        <w:rPr>
          <w:rFonts w:ascii="GHEA Grapalat" w:eastAsia="GHEA Grapalat" w:hAnsi="GHEA Grapalat" w:cs="GHEA Grapalat"/>
        </w:rPr>
        <w:t xml:space="preserve">1-ին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3-րդ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մասնակցությունը</w:t>
      </w:r>
      <w:proofErr w:type="spellEnd"/>
      <w:r w:rsidRPr="00A71D81">
        <w:rPr>
          <w:rFonts w:ascii="GHEA Grapalat" w:eastAsia="GHEA Grapalat" w:hAnsi="GHEA Grapalat" w:cs="GHEA Grapalat"/>
          <w:color w:val="000000"/>
        </w:rPr>
        <w:t>)</w:t>
      </w:r>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որևէ</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կարող</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լրացվել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անգամ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եթե</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կանոնադրական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կապիտալում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անուղղակի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մասնակցություն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ունեն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պետություն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համայնք</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միջազգային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կազմակերպություն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իսկ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միջազգային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տեսակի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Հայտարարագրի</w:t>
      </w:r>
      <w:proofErr w:type="spellEnd"/>
      <w:r w:rsidRPr="00A71D81">
        <w:rPr>
          <w:rFonts w:ascii="GHEA Grapalat" w:eastAsia="GHEA Grapalat" w:hAnsi="GHEA Grapalat" w:cs="GHEA Grapalat"/>
          <w:color w:val="000000"/>
        </w:rPr>
        <w:t xml:space="preserve"> 4-րդ </w:t>
      </w:r>
      <w:proofErr w:type="spellStart"/>
      <w:r w:rsidRPr="00A71D81">
        <w:rPr>
          <w:rFonts w:ascii="GHEA Grapalat" w:eastAsia="GHEA Grapalat" w:hAnsi="GHEA Grapalat" w:cs="GHEA Grapalat"/>
          <w:color w:val="000000"/>
        </w:rPr>
        <w:t>բաժինը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տվյալները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համար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առանձին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Կազմակերպության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իրական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շահառուների</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քանակով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ինքնությունը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հավաստող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դրանք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հայերեն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ապա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դրանց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տառադարձությունը</w:t>
      </w:r>
      <w:proofErr w:type="spellEnd"/>
      <w:r w:rsidRPr="00A71D81">
        <w:rPr>
          <w:rFonts w:ascii="GHEA Grapalat" w:eastAsia="GHEA Grapalat" w:hAnsi="GHEA Grapalat" w:cs="GHEA Grapalat"/>
        </w:rPr>
        <w:t>.</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փաստաթուղթը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հաստատող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տարբերվում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վերջինիս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բնակության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վայրի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բացառությամբ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Փողերի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լվացման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ահաբեկչության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ֆինանսավորման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պայքարի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նախատեսված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եր</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ով</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ներառվում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20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լինել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սեփականության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իրականացվել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անկախ</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շղթայում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քանակից</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արդյունքում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հանրագումարը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հաշվարկվում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հիմք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ընդունելով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յուրաքանչյուր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բազմապատկելով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արտահայտմամբ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այդպես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շարունակ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մինչև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հասնելը</w:t>
      </w:r>
      <w:proofErr w:type="spellEnd"/>
      <w:r w:rsidRPr="00A71D81">
        <w:rPr>
          <w:rFonts w:ascii="GHEA Grapalat" w:eastAsia="GHEA Grapalat" w:hAnsi="GHEA Grapalat" w:cs="GHEA Grapalat"/>
        </w:rPr>
        <w:t>։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տեսակը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դաշտում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լինելու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միաժամանակ</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առկայության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բ</w:t>
      </w:r>
      <w:r w:rsidRPr="00A71D81">
        <w:rPr>
          <w:rFonts w:ascii="Cambria Math" w:eastAsia="GHEA Grapalat" w:hAnsi="Cambria Math" w:cs="GHEA Grapalat"/>
        </w:rPr>
        <w:t>․</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 և «բ»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կազմակերպությունների</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բացահայտումն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չափանիշներով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w:t>
      </w:r>
      <w:r w:rsidRPr="00A71D81">
        <w:rPr>
          <w:rFonts w:ascii="Cambria Math" w:eastAsia="Cambria Math" w:hAnsi="Cambria Math" w:cs="Cambria Math"/>
        </w:rPr>
        <w:t>․</w:t>
      </w:r>
      <w:r w:rsidRPr="00A71D81">
        <w:rPr>
          <w:rFonts w:ascii="GHEA Grapalat" w:eastAsia="GHEA Grapalat" w:hAnsi="GHEA Grapalat" w:cs="GHEA Grapalat"/>
        </w:rPr>
        <w:t xml:space="preserve">5-րդ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հետևյալ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կանոններով</w:t>
      </w:r>
      <w:proofErr w:type="spellEnd"/>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ա</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տիրապետում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ձայնի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բաժնեմասերի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փայերի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կերպով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10 և </w:t>
      </w:r>
      <w:proofErr w:type="spellStart"/>
      <w:r w:rsidRPr="00A71D81">
        <w:rPr>
          <w:rFonts w:ascii="GHEA Grapalat" w:eastAsia="GHEA Grapalat" w:hAnsi="GHEA Grapalat" w:cs="GHEA Grapalat"/>
        </w:rPr>
        <w:t>ավելի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տոկոս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սույն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կարգի</w:t>
      </w:r>
      <w:proofErr w:type="spellEnd"/>
      <w:r w:rsidRPr="00A71D81">
        <w:rPr>
          <w:rFonts w:ascii="GHEA Grapalat" w:eastAsia="GHEA Grapalat" w:hAnsi="GHEA Grapalat" w:cs="GHEA Grapalat"/>
        </w:rPr>
        <w:t xml:space="preserve"> 4-րդ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ենթակետի</w:t>
      </w:r>
      <w:proofErr w:type="spellEnd"/>
      <w:r w:rsidRPr="00A71D81">
        <w:rPr>
          <w:rFonts w:ascii="GHEA Grapalat" w:eastAsia="GHEA Grapalat" w:hAnsi="GHEA Grapalat" w:cs="GHEA Grapalat"/>
        </w:rPr>
        <w:t xml:space="preserve"> «ա» </w:t>
      </w:r>
      <w:proofErr w:type="spellStart"/>
      <w:r w:rsidRPr="00A71D81">
        <w:rPr>
          <w:rFonts w:ascii="GHEA Grapalat" w:eastAsia="GHEA Grapalat" w:hAnsi="GHEA Grapalat" w:cs="GHEA Grapalat"/>
        </w:rPr>
        <w:t>պարբերությամբ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սահմանված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հաշվառմամբ</w:t>
      </w:r>
      <w:proofErr w:type="spellEnd"/>
      <w:r w:rsidRPr="00A71D81">
        <w:rPr>
          <w:rFonts w:ascii="GHEA Grapalat" w:eastAsia="GHEA Grapalat" w:hAnsi="GHEA Grapalat" w:cs="GHEA Grapalat"/>
        </w:rPr>
        <w:t>.</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բ</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իրավունք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նշանակելու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հեռացնելու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կառավարման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մեծամասնությանը</w:t>
      </w:r>
      <w:proofErr w:type="spellEnd"/>
      <w:r w:rsidRPr="00A71D81">
        <w:rPr>
          <w:rFonts w:ascii="GHEA Grapalat" w:eastAsia="GHEA Grapalat" w:hAnsi="GHEA Grapalat" w:cs="GHEA Grapalat"/>
        </w:rPr>
        <w:t>.</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գ</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անհատույց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ստացել</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նախորդող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տարվա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ստացած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առնվազն</w:t>
      </w:r>
      <w:proofErr w:type="spellEnd"/>
      <w:r w:rsidRPr="00A71D81">
        <w:rPr>
          <w:rFonts w:ascii="GHEA Grapalat" w:eastAsia="GHEA Grapalat" w:hAnsi="GHEA Grapalat" w:cs="GHEA Grapalat"/>
        </w:rPr>
        <w:t xml:space="preserve"> 15 </w:t>
      </w:r>
      <w:proofErr w:type="spellStart"/>
      <w:r w:rsidRPr="00A71D81">
        <w:rPr>
          <w:rFonts w:ascii="GHEA Grapalat" w:eastAsia="GHEA Grapalat" w:hAnsi="GHEA Grapalat" w:cs="GHEA Grapalat"/>
        </w:rPr>
        <w:t>տոկոսի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չափով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օգուտ</w:t>
      </w:r>
      <w:proofErr w:type="spellEnd"/>
      <w:r w:rsidRPr="00A71D81">
        <w:rPr>
          <w:rFonts w:ascii="GHEA Grapalat" w:eastAsia="GHEA Grapalat" w:hAnsi="GHEA Grapalat" w:cs="GHEA Grapalat"/>
        </w:rPr>
        <w:t>.</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«ա»-«գ»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սակայն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գործիքների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կնքված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գործարքների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բնույթի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ազդեցության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միջոցներով</w:t>
      </w:r>
      <w:proofErr w:type="spellEnd"/>
      <w:r w:rsidRPr="00A71D81">
        <w:rPr>
          <w:rFonts w:ascii="GHEA Grapalat" w:eastAsia="GHEA Grapalat" w:hAnsi="GHEA Grapalat" w:cs="GHEA Grapalat"/>
        </w:rPr>
        <w:t>.</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ե</w:t>
      </w:r>
      <w:r w:rsidRPr="00A71D81">
        <w:rPr>
          <w:rFonts w:ascii="Cambria Math" w:eastAsia="GHEA Grapalat" w:hAnsi="Cambria Math"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w:t>
      </w:r>
      <w:r w:rsidRPr="00A71D81">
        <w:rPr>
          <w:rFonts w:ascii="GHEA Grapalat" w:eastAsia="GHEA Grapalat" w:hAnsi="GHEA Grapalat" w:cs="GHEA Grapalat"/>
          <w:b/>
        </w:rPr>
        <w:t>ե</w:t>
      </w:r>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կետում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գործունեության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ընդհանուր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ընթացիկ</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ղեկավարումն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երբ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ենթաբաժնի</w:t>
      </w:r>
      <w:proofErr w:type="spellEnd"/>
      <w:r w:rsidRPr="00A71D81">
        <w:rPr>
          <w:rFonts w:ascii="GHEA Grapalat" w:eastAsia="GHEA Grapalat" w:hAnsi="GHEA Grapalat" w:cs="GHEA Grapalat"/>
        </w:rPr>
        <w:t xml:space="preserve"> «ա»-«դ» </w:t>
      </w:r>
      <w:proofErr w:type="spellStart"/>
      <w:r w:rsidRPr="00A71D81">
        <w:rPr>
          <w:rFonts w:ascii="GHEA Grapalat" w:eastAsia="GHEA Grapalat" w:hAnsi="GHEA Grapalat" w:cs="GHEA Grapalat"/>
        </w:rPr>
        <w:t>կետերի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պահանջներին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համապատասխանող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ֆիզիկական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կարգավիճակի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դառնալու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ամիսը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տարին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նկատմամբ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ուժով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փոխկապակցված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հետ</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համաձայնեցված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գործելու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ընդերքօգտագործման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ոլորտի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հաշվետու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Ընդերքի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օրենսգրքի</w:t>
      </w:r>
      <w:proofErr w:type="spellEnd"/>
      <w:r w:rsidRPr="00A71D81">
        <w:rPr>
          <w:rFonts w:ascii="GHEA Grapalat" w:eastAsia="GHEA Grapalat" w:hAnsi="GHEA Grapalat" w:cs="GHEA Grapalat"/>
        </w:rPr>
        <w:t xml:space="preserve"> 3-րդ </w:t>
      </w:r>
      <w:proofErr w:type="spellStart"/>
      <w:r w:rsidRPr="00A71D81">
        <w:rPr>
          <w:rFonts w:ascii="GHEA Grapalat" w:eastAsia="GHEA Grapalat" w:hAnsi="GHEA Grapalat" w:cs="GHEA Grapalat"/>
        </w:rPr>
        <w:t>հոդվածի</w:t>
      </w:r>
      <w:proofErr w:type="spellEnd"/>
      <w:r w:rsidRPr="00A71D81">
        <w:rPr>
          <w:rFonts w:ascii="GHEA Grapalat" w:eastAsia="GHEA Grapalat" w:hAnsi="GHEA Grapalat" w:cs="GHEA Grapalat"/>
        </w:rPr>
        <w:t xml:space="preserve"> 1-ին </w:t>
      </w:r>
      <w:proofErr w:type="spellStart"/>
      <w:r w:rsidRPr="00A71D81">
        <w:rPr>
          <w:rFonts w:ascii="GHEA Grapalat" w:eastAsia="GHEA Grapalat" w:hAnsi="GHEA Grapalat" w:cs="GHEA Grapalat"/>
        </w:rPr>
        <w:t>մասի</w:t>
      </w:r>
      <w:proofErr w:type="spellEnd"/>
      <w:r w:rsidRPr="00A71D81">
        <w:rPr>
          <w:rFonts w:ascii="GHEA Grapalat" w:eastAsia="GHEA Grapalat" w:hAnsi="GHEA Grapalat" w:cs="GHEA Grapalat"/>
        </w:rPr>
        <w:t xml:space="preserve"> 53-րդ </w:t>
      </w:r>
      <w:proofErr w:type="spellStart"/>
      <w:r w:rsidRPr="00A71D81">
        <w:rPr>
          <w:rFonts w:ascii="GHEA Grapalat" w:eastAsia="GHEA Grapalat" w:hAnsi="GHEA Grapalat" w:cs="GHEA Grapalat"/>
        </w:rPr>
        <w:t>կետի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իմաստով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պաշտոնատար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նրա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ընտանիքի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անդամ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հանդիսանալու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կոնտակտային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էլեկտրոնային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փոստի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հասցեն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հեռախոսահամարը</w:t>
      </w:r>
      <w:proofErr w:type="spellEnd"/>
      <w:r w:rsidRPr="00A71D81">
        <w:rPr>
          <w:rFonts w:ascii="GHEA Grapalat" w:eastAsia="GHEA Grapalat" w:hAnsi="GHEA Grapalat" w:cs="GHEA Grapalat"/>
        </w:rPr>
        <w:t>:</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5-րդ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ունի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ենթակա</w:t>
      </w:r>
      <w:proofErr w:type="spellEnd"/>
      <w:r w:rsidRPr="00A71D81">
        <w:rPr>
          <w:rFonts w:ascii="GHEA Grapalat" w:eastAsia="GHEA Grapalat" w:hAnsi="GHEA Grapalat" w:cs="GHEA Grapalat"/>
          <w:color w:val="000000"/>
        </w:rPr>
        <w:t xml:space="preserve"> է </w:t>
      </w:r>
      <w:proofErr w:type="spellStart"/>
      <w:r w:rsidRPr="00A71D81">
        <w:rPr>
          <w:rFonts w:ascii="GHEA Grapalat" w:eastAsia="GHEA Grapalat" w:hAnsi="GHEA Grapalat" w:cs="GHEA Grapalat"/>
          <w:color w:val="000000"/>
        </w:rPr>
        <w:t>լրացման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յուրաքանչյուր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առանձին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բոլոր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քանակով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color w:val="000000"/>
        </w:rPr>
        <w:t>Այս</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բաժնում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ենթաբաժինները</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լրացվում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են</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հետևյալ</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կանոններով</w:t>
      </w:r>
      <w:proofErr w:type="spellEnd"/>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այդ</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թվում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լատինատառ</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գրանցման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ներառյալ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կազմակերպաիրավական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ձևի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մասին</w:t>
      </w:r>
      <w:proofErr w:type="spellEnd"/>
      <w:r w:rsidRPr="00A71D81">
        <w:rPr>
          <w:rFonts w:ascii="GHEA Grapalat" w:eastAsia="GHEA Grapalat" w:hAnsi="GHEA Grapalat" w:cs="GHEA Grapalat"/>
        </w:rPr>
        <w:t>.</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w:t>
      </w:r>
      <w:proofErr w:type="spellEnd"/>
      <w:r w:rsidRPr="00A71D81">
        <w:rPr>
          <w:rFonts w:ascii="GHEA Grapalat" w:eastAsia="GHEA Grapalat" w:hAnsi="GHEA Grapalat" w:cs="GHEA Grapalat"/>
        </w:rPr>
        <w:t>(</w:t>
      </w:r>
      <w:proofErr w:type="spellStart"/>
      <w:r w:rsidRPr="00A71D81">
        <w:rPr>
          <w:rFonts w:ascii="GHEA Grapalat" w:eastAsia="GHEA Grapalat" w:hAnsi="GHEA Grapalat" w:cs="GHEA Grapalat"/>
        </w:rPr>
        <w:t>ներ</w:t>
      </w:r>
      <w:proofErr w:type="spellEnd"/>
      <w:r w:rsidRPr="00A71D81">
        <w:rPr>
          <w:rFonts w:ascii="GHEA Grapalat" w:eastAsia="GHEA Grapalat" w:hAnsi="GHEA Grapalat" w:cs="GHEA Grapalat"/>
        </w:rPr>
        <w:t xml:space="preserve">)ի </w:t>
      </w:r>
      <w:proofErr w:type="spellStart"/>
      <w:r w:rsidRPr="00A71D81">
        <w:rPr>
          <w:rFonts w:ascii="GHEA Grapalat" w:eastAsia="GHEA Grapalat" w:hAnsi="GHEA Grapalat" w:cs="GHEA Grapalat"/>
        </w:rPr>
        <w:t>անունը</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ազգանունը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հանդիսանում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lastRenderedPageBreak/>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անձանց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ամբողջությամբ</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չէ</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պարտադիր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միջանկյալ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կարգավորվող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շուկայում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ֆոնդային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անվանումը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փակագծերում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նշելով</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ծածկագիրը</w:t>
      </w:r>
      <w:proofErr w:type="spellEnd"/>
      <w:r w:rsidRPr="00A71D81">
        <w:rPr>
          <w:rFonts w:ascii="GHEA Grapalat" w:eastAsia="GHEA Grapalat" w:hAnsi="GHEA Grapalat" w:cs="GHEA Grapalat"/>
        </w:rPr>
        <w:t xml:space="preserve"> (Market Identifier Code), </w:t>
      </w:r>
      <w:proofErr w:type="spellStart"/>
      <w:r w:rsidRPr="00A71D81">
        <w:rPr>
          <w:rFonts w:ascii="GHEA Grapalat" w:eastAsia="GHEA Grapalat" w:hAnsi="GHEA Grapalat" w:cs="GHEA Grapalat"/>
        </w:rPr>
        <w:t>որտեղ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ցուցակված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բաժնետոմսերը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ինչպես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նաև</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կատարվում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հղում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բորսայում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փաստաթղթերին</w:t>
      </w:r>
      <w:proofErr w:type="spellEnd"/>
      <w:r w:rsidRPr="00A71D81">
        <w:rPr>
          <w:rFonts w:ascii="GHEA Grapalat" w:eastAsia="GHEA Grapalat" w:hAnsi="GHEA Grapalat" w:cs="GHEA Grapalat"/>
        </w:rPr>
        <w:t>։</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6-րդ </w:t>
      </w:r>
      <w:proofErr w:type="spellStart"/>
      <w:r w:rsidRPr="00A71D81">
        <w:rPr>
          <w:rFonts w:ascii="GHEA Grapalat" w:eastAsia="GHEA Grapalat" w:hAnsi="GHEA Grapalat" w:cs="GHEA Grapalat"/>
        </w:rPr>
        <w:t>բաժինը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նշումներ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լրացուցիչ</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տեղեկություններ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առնչվում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լրացված</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լրացման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ենթակա</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տվյալներին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Այս</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ենթաբաժնում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կարող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լրացվել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հավելյալ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շահառուի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կողմից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Կազմակերպությունը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վերահսկելու</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հիմքերի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մարմինների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վերաբերյալ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որոնք</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իրականացնում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Կազմակերպության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վերահսկողությունն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այն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դեպքում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եթե</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իրավաբանական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կանոնադրական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կապիտալում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առկա</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պետության</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համայնքի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կամ</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անուղղակի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մասնակցություն</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այլ</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պարազաբանումներ</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հայտարարագրի</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առնչությամբ</w:t>
      </w:r>
      <w:proofErr w:type="spellEnd"/>
      <w:r w:rsidRPr="00A71D81">
        <w:rPr>
          <w:rFonts w:ascii="GHEA Grapalat" w:eastAsia="GHEA Grapalat" w:hAnsi="GHEA Grapalat" w:cs="GHEA Grapalat"/>
        </w:rPr>
        <w:t>։</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A71D81">
        <w:rPr>
          <w:rFonts w:ascii="GHEA Grapalat" w:eastAsia="GHEA Grapalat" w:hAnsi="GHEA Grapalat" w:cs="GHEA Grapalat"/>
        </w:rPr>
        <w:t>Հայտարարագիրը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լրացնում</w:t>
      </w:r>
      <w:proofErr w:type="spellEnd"/>
      <w:r w:rsidRPr="00A71D81">
        <w:rPr>
          <w:rFonts w:ascii="GHEA Grapalat" w:eastAsia="GHEA Grapalat" w:hAnsi="GHEA Grapalat" w:cs="GHEA Grapalat"/>
        </w:rPr>
        <w:t xml:space="preserve"> և </w:t>
      </w:r>
      <w:proofErr w:type="spellStart"/>
      <w:r w:rsidRPr="00A71D81">
        <w:rPr>
          <w:rFonts w:ascii="GHEA Grapalat" w:eastAsia="GHEA Grapalat" w:hAnsi="GHEA Grapalat" w:cs="GHEA Grapalat"/>
        </w:rPr>
        <w:t>ստորագրում</w:t>
      </w:r>
      <w:proofErr w:type="spellEnd"/>
      <w:r w:rsidRPr="00A71D81">
        <w:rPr>
          <w:rFonts w:ascii="GHEA Grapalat" w:eastAsia="GHEA Grapalat" w:hAnsi="GHEA Grapalat" w:cs="GHEA Grapalat"/>
        </w:rPr>
        <w:t xml:space="preserve"> է </w:t>
      </w:r>
      <w:proofErr w:type="spellStart"/>
      <w:r w:rsidRPr="00A71D81">
        <w:rPr>
          <w:rFonts w:ascii="GHEA Grapalat" w:eastAsia="GHEA Grapalat" w:hAnsi="GHEA Grapalat" w:cs="GHEA Grapalat"/>
        </w:rPr>
        <w:t>հայտը</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ներկայացնող</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անձը</w:t>
      </w:r>
      <w:proofErr w:type="spellEnd"/>
      <w:r w:rsidRPr="00A71D81">
        <w:rPr>
          <w:rFonts w:ascii="GHEA Grapalat" w:eastAsia="GHEA Grapalat" w:hAnsi="GHEA Grapalat" w:cs="GHEA Grapalat"/>
        </w:rPr>
        <w:t xml:space="preserve">։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Pr>
          <w:rFonts w:ascii="GHEA Grapalat" w:hAnsi="GHEA Grapalat"/>
          <w:i/>
          <w:sz w:val="16"/>
          <w:szCs w:val="16"/>
          <w:lang w:val="hy-AM"/>
        </w:rPr>
        <w:t>ւմը, 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F33E6BD" w:rsidR="00B2572B" w:rsidRPr="00A71D81" w:rsidRDefault="00EC4390" w:rsidP="00EF3662">
      <w:pPr>
        <w:pStyle w:val="31"/>
        <w:spacing w:line="240" w:lineRule="auto"/>
        <w:jc w:val="right"/>
        <w:rPr>
          <w:rFonts w:ascii="GHEA Grapalat" w:hAnsi="GHEA Grapalat" w:cs="Arial"/>
          <w:b/>
          <w:lang w:val="hy-AM"/>
        </w:rPr>
      </w:pPr>
      <w:r>
        <w:rPr>
          <w:rFonts w:ascii="GHEA Grapalat" w:hAnsi="GHEA Grapalat"/>
          <w:b/>
          <w:i/>
          <w:lang w:val="af-ZA"/>
        </w:rPr>
        <w:t>ԿՄՔԴ-ԳՀԱՊՁԲ-26/01</w:t>
      </w:r>
      <w:r w:rsidR="007C5D06" w:rsidRPr="00A71D81">
        <w:rPr>
          <w:rFonts w:ascii="GHEA Grapalat" w:hAnsi="GHEA Grapalat" w:cs="Sylfaen"/>
          <w:b/>
          <w:lang w:val="hy-AM"/>
        </w:rPr>
        <w:t xml:space="preserve"> </w:t>
      </w:r>
      <w:r w:rsidR="00B2572B" w:rsidRPr="00A71D81">
        <w:rPr>
          <w:rFonts w:ascii="GHEA Grapalat" w:hAnsi="GHEA Grapalat" w:cs="Sylfaen"/>
          <w:b/>
          <w:lang w:val="hy-AM"/>
        </w:rPr>
        <w:t>ծածկագրով</w:t>
      </w:r>
    </w:p>
    <w:p w14:paraId="7DB3B88D" w14:textId="728A4408" w:rsidR="00B2572B" w:rsidRPr="00A71D81" w:rsidRDefault="00FD6146" w:rsidP="00EF3662">
      <w:pPr>
        <w:pStyle w:val="31"/>
        <w:spacing w:line="240" w:lineRule="auto"/>
        <w:jc w:val="right"/>
        <w:rPr>
          <w:rFonts w:ascii="GHEA Grapalat" w:hAnsi="GHEA Grapalat" w:cs="Arial"/>
          <w:b/>
          <w:lang w:val="hy-AM"/>
        </w:rPr>
      </w:pPr>
      <w:r>
        <w:rPr>
          <w:rFonts w:ascii="GHEA Grapalat" w:hAnsi="GHEA Grapalat" w:cs="Sylfaen"/>
          <w:b/>
          <w:lang w:val="hy-AM"/>
        </w:rPr>
        <w:t>Գնանաշման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E19A9F9" w:rsidR="00B2572B" w:rsidRPr="00A71D81" w:rsidRDefault="00B2572B" w:rsidP="00EF3662">
      <w:pPr>
        <w:ind w:firstLine="567"/>
        <w:jc w:val="both"/>
        <w:rPr>
          <w:rFonts w:ascii="GHEA Grapalat" w:hAnsi="GHEA Grapalat" w:cs="Arial"/>
          <w:lang w:val="hy-AM"/>
        </w:rPr>
      </w:pPr>
      <w:proofErr w:type="spellStart"/>
      <w:r w:rsidRPr="00A71D81">
        <w:rPr>
          <w:rFonts w:ascii="GHEA Grapalat" w:hAnsi="GHEA Grapalat" w:cs="Arial"/>
          <w:sz w:val="20"/>
          <w:szCs w:val="20"/>
          <w:lang w:val="es-ES"/>
        </w:rPr>
        <w:t>Ուսումնասիրելով</w:t>
      </w:r>
      <w:proofErr w:type="spellEnd"/>
      <w:r w:rsidRPr="00A71D81">
        <w:rPr>
          <w:rFonts w:ascii="GHEA Grapalat" w:hAnsi="GHEA Grapalat" w:cs="Arial"/>
          <w:sz w:val="20"/>
          <w:szCs w:val="20"/>
          <w:lang w:val="es-ES"/>
        </w:rPr>
        <w:t xml:space="preserve"> </w:t>
      </w:r>
      <w:r w:rsidR="00EC4390">
        <w:rPr>
          <w:rFonts w:ascii="GHEA Grapalat" w:hAnsi="GHEA Grapalat" w:cs="Arial"/>
          <w:sz w:val="20"/>
          <w:szCs w:val="20"/>
          <w:lang w:val="es-ES"/>
        </w:rPr>
        <w:t>ԿՄՔԴ-ԳՀԱՊՁԲ-26/01</w:t>
      </w:r>
      <w:r w:rsidR="007C5D06" w:rsidRPr="007C5D06">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ծածկագրով</w:t>
      </w:r>
      <w:proofErr w:type="spellEnd"/>
      <w:r w:rsidRPr="00A71D81">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Գնանաշման</w:t>
      </w:r>
      <w:proofErr w:type="spellEnd"/>
      <w:r w:rsidR="00FD6146">
        <w:rPr>
          <w:rFonts w:ascii="GHEA Grapalat" w:hAnsi="GHEA Grapalat" w:cs="Arial"/>
          <w:sz w:val="20"/>
          <w:szCs w:val="20"/>
          <w:lang w:val="es-ES"/>
        </w:rPr>
        <w:t xml:space="preserve"> </w:t>
      </w:r>
      <w:proofErr w:type="spellStart"/>
      <w:r w:rsidR="00FD6146">
        <w:rPr>
          <w:rFonts w:ascii="GHEA Grapalat" w:hAnsi="GHEA Grapalat" w:cs="Arial"/>
          <w:sz w:val="20"/>
          <w:szCs w:val="20"/>
          <w:lang w:val="es-ES"/>
        </w:rPr>
        <w:t>հարցման</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հրավերը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այդ</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թվում</w:t>
      </w:r>
      <w:proofErr w:type="spell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կնքվելիք</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պայմանագրի</w:t>
      </w:r>
      <w:proofErr w:type="spellEnd"/>
      <w:proofErr w:type="gramEnd"/>
      <w:r w:rsidRPr="00A71D81">
        <w:rPr>
          <w:rFonts w:ascii="GHEA Grapalat" w:hAnsi="GHEA Grapalat" w:cs="Arial"/>
          <w:sz w:val="20"/>
          <w:szCs w:val="20"/>
          <w:lang w:val="es-ES"/>
        </w:rPr>
        <w:t xml:space="preserve"> </w:t>
      </w:r>
      <w:proofErr w:type="spellStart"/>
      <w:proofErr w:type="gramStart"/>
      <w:r w:rsidRPr="00A71D81">
        <w:rPr>
          <w:rFonts w:ascii="GHEA Grapalat" w:hAnsi="GHEA Grapalat" w:cs="Arial"/>
          <w:sz w:val="20"/>
          <w:szCs w:val="20"/>
          <w:lang w:val="es-ES"/>
        </w:rPr>
        <w:t>նախագիծը</w:t>
      </w:r>
      <w:proofErr w:type="spellEnd"/>
      <w:r w:rsidRPr="00A71D81">
        <w:rPr>
          <w:rFonts w:ascii="GHEA Grapalat" w:hAnsi="GHEA Grapalat" w:cs="Arial"/>
          <w:lang w:val="hy-AM"/>
        </w:rPr>
        <w:t xml:space="preserve">, </w:t>
      </w:r>
      <w:r w:rsidRPr="00A71D81">
        <w:rPr>
          <w:rFonts w:ascii="GHEA Grapalat" w:hAnsi="GHEA Grapalat"/>
          <w:sz w:val="20"/>
          <w:u w:val="single"/>
          <w:lang w:val="hy-AM"/>
        </w:rPr>
        <w:t xml:space="preserve">  </w:t>
      </w:r>
      <w:proofErr w:type="gramEnd"/>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 xml:space="preserve">-ն </w:t>
      </w:r>
      <w:proofErr w:type="spellStart"/>
      <w:r w:rsidRPr="00A71D81">
        <w:rPr>
          <w:rFonts w:ascii="GHEA Grapalat" w:hAnsi="GHEA Grapalat" w:cs="Arial"/>
          <w:sz w:val="20"/>
          <w:szCs w:val="20"/>
          <w:lang w:val="es-ES"/>
        </w:rPr>
        <w:t>առաջարկում</w:t>
      </w:r>
      <w:proofErr w:type="spellEnd"/>
      <w:r w:rsidRPr="00A71D81">
        <w:rPr>
          <w:rFonts w:ascii="GHEA Grapalat" w:hAnsi="GHEA Grapalat" w:cs="Arial"/>
          <w:sz w:val="20"/>
          <w:szCs w:val="20"/>
          <w:lang w:val="es-ES"/>
        </w:rPr>
        <w:t xml:space="preserve">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proofErr w:type="spellStart"/>
      <w:r w:rsidRPr="00A71D81">
        <w:rPr>
          <w:rFonts w:ascii="GHEA Grapalat" w:hAnsi="GHEA Grapalat" w:cs="Arial"/>
          <w:sz w:val="20"/>
          <w:szCs w:val="20"/>
          <w:lang w:val="es-ES"/>
        </w:rPr>
        <w:t>պայմանագիրը</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կատարել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ներքոհիշյալ</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ընդհանուր</w:t>
      </w:r>
      <w:proofErr w:type="spellEnd"/>
      <w:r w:rsidRPr="00A71D81">
        <w:rPr>
          <w:rFonts w:ascii="GHEA Grapalat" w:hAnsi="GHEA Grapalat" w:cs="Arial"/>
          <w:sz w:val="20"/>
          <w:szCs w:val="20"/>
          <w:lang w:val="es-ES"/>
        </w:rPr>
        <w:t xml:space="preserve"> </w:t>
      </w:r>
      <w:proofErr w:type="spellStart"/>
      <w:r w:rsidRPr="00A71D81">
        <w:rPr>
          <w:rFonts w:ascii="GHEA Grapalat" w:hAnsi="GHEA Grapalat" w:cs="Arial"/>
          <w:sz w:val="20"/>
          <w:szCs w:val="20"/>
          <w:lang w:val="es-ES"/>
        </w:rPr>
        <w:t>գներով</w:t>
      </w:r>
      <w:proofErr w:type="spellEnd"/>
      <w:r w:rsidRPr="00A71D81">
        <w:rPr>
          <w:rFonts w:ascii="GHEA Grapalat" w:hAnsi="GHEA Grapalat" w:cs="Arial"/>
          <w:sz w:val="20"/>
          <w:szCs w:val="20"/>
          <w:lang w:val="es-ES"/>
        </w:rPr>
        <w:t>.</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 xml:space="preserve">ՀՀ </w:t>
      </w:r>
      <w:proofErr w:type="spellStart"/>
      <w:r w:rsidRPr="00A71D81">
        <w:rPr>
          <w:rFonts w:ascii="GHEA Grapalat" w:hAnsi="GHEA Grapalat"/>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EC439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Չափա</w:t>
            </w:r>
            <w:proofErr w:type="spellEnd"/>
            <w:r w:rsidRPr="00A71D81">
              <w:rPr>
                <w:rFonts w:ascii="GHEA Grapalat" w:hAnsi="GHEA Grapalat"/>
                <w:b/>
                <w:bCs/>
                <w:sz w:val="16"/>
                <w:szCs w:val="18"/>
                <w:lang w:val="es-ES"/>
              </w:rPr>
              <w:t>-</w:t>
            </w:r>
          </w:p>
          <w:p w14:paraId="6CF0B385" w14:textId="77777777" w:rsidR="00885B93" w:rsidRPr="00A71D81" w:rsidRDefault="00885B93" w:rsidP="00EF3662">
            <w:pPr>
              <w:jc w:val="center"/>
              <w:rPr>
                <w:rFonts w:ascii="GHEA Grapalat" w:hAnsi="GHEA Grapalat"/>
                <w:b/>
                <w:bCs/>
                <w:sz w:val="16"/>
                <w:lang w:val="es-ES"/>
              </w:rPr>
            </w:pPr>
            <w:proofErr w:type="spellStart"/>
            <w:r w:rsidRPr="00A71D81">
              <w:rPr>
                <w:rFonts w:ascii="GHEA Grapalat" w:hAnsi="GHEA Grapalat"/>
                <w:b/>
                <w:bCs/>
                <w:sz w:val="16"/>
                <w:szCs w:val="18"/>
                <w:lang w:val="es-ES"/>
              </w:rPr>
              <w:t>բաժինների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Ապրանքի</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proofErr w:type="spellStart"/>
            <w:r w:rsidR="00885B93" w:rsidRPr="00A71D81">
              <w:rPr>
                <w:rFonts w:ascii="GHEA Grapalat" w:hAnsi="GHEA Grapalat"/>
                <w:b/>
                <w:bCs/>
                <w:sz w:val="16"/>
                <w:szCs w:val="18"/>
                <w:lang w:val="es-ES"/>
              </w:rPr>
              <w:t>րժեք</w:t>
            </w:r>
            <w:proofErr w:type="spellEnd"/>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proofErr w:type="spellStart"/>
            <w:r w:rsidRPr="00A71D81">
              <w:rPr>
                <w:rFonts w:ascii="GHEA Grapalat" w:hAnsi="GHEA Grapalat"/>
                <w:b/>
                <w:bCs/>
                <w:sz w:val="16"/>
                <w:szCs w:val="18"/>
                <w:lang w:val="es-ES"/>
              </w:rPr>
              <w:t>Ընդհանուր</w:t>
            </w:r>
            <w:proofErr w:type="spellEnd"/>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գինը</w:t>
            </w:r>
            <w:proofErr w:type="spellEnd"/>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w:t>
            </w:r>
            <w:proofErr w:type="spellStart"/>
            <w:r w:rsidRPr="00A71D81">
              <w:rPr>
                <w:rFonts w:ascii="GHEA Grapalat" w:hAnsi="GHEA Grapalat"/>
                <w:b/>
                <w:bCs/>
                <w:sz w:val="16"/>
                <w:szCs w:val="18"/>
                <w:lang w:val="es-ES"/>
              </w:rPr>
              <w:t>տառերով</w:t>
            </w:r>
            <w:proofErr w:type="spellEnd"/>
            <w:r w:rsidRPr="00A71D81">
              <w:rPr>
                <w:rFonts w:ascii="GHEA Grapalat" w:hAnsi="GHEA Grapalat"/>
                <w:b/>
                <w:bCs/>
                <w:sz w:val="16"/>
                <w:szCs w:val="18"/>
                <w:lang w:val="es-ES"/>
              </w:rPr>
              <w:t xml:space="preserve"> և </w:t>
            </w:r>
            <w:proofErr w:type="spellStart"/>
            <w:r w:rsidRPr="00A71D81">
              <w:rPr>
                <w:rFonts w:ascii="GHEA Grapalat" w:hAnsi="GHEA Grapalat"/>
                <w:b/>
                <w:bCs/>
                <w:sz w:val="16"/>
                <w:szCs w:val="18"/>
                <w:lang w:val="es-ES"/>
              </w:rPr>
              <w:t>թվերով</w:t>
            </w:r>
            <w:proofErr w:type="spellEnd"/>
            <w:r w:rsidRPr="00A71D81">
              <w:rPr>
                <w:rFonts w:ascii="GHEA Grapalat" w:hAnsi="GHEA Grapalat"/>
                <w:b/>
                <w:bCs/>
                <w:sz w:val="16"/>
                <w:szCs w:val="18"/>
                <w:lang w:val="es-ES"/>
              </w:rPr>
              <w:t>/</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EC439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EC439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EC439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w:t>
            </w:r>
            <w:proofErr w:type="spellStart"/>
            <w:r w:rsidRPr="00A71D81">
              <w:rPr>
                <w:rFonts w:ascii="GHEA Grapalat" w:hAnsi="GHEA Grapalat"/>
                <w:sz w:val="20"/>
                <w:u w:val="single"/>
                <w:vertAlign w:val="subscript"/>
                <w:lang w:val="es-ES"/>
              </w:rPr>
              <w:t>Գնման</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առարկայի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չափաբաժնի</w:t>
            </w:r>
            <w:proofErr w:type="spellEnd"/>
            <w:r w:rsidRPr="00A71D81">
              <w:rPr>
                <w:rFonts w:ascii="GHEA Grapalat" w:hAnsi="GHEA Grapalat"/>
                <w:sz w:val="20"/>
                <w:u w:val="single"/>
                <w:vertAlign w:val="subscript"/>
                <w:lang w:val="es-ES"/>
              </w:rPr>
              <w:t xml:space="preserve"> </w:t>
            </w:r>
            <w:proofErr w:type="spellStart"/>
            <w:r w:rsidRPr="00A71D81">
              <w:rPr>
                <w:rFonts w:ascii="GHEA Grapalat" w:hAnsi="GHEA Grapalat"/>
                <w:sz w:val="20"/>
                <w:u w:val="single"/>
                <w:vertAlign w:val="subscript"/>
                <w:lang w:val="es-ES"/>
              </w:rPr>
              <w:t>անվանում</w:t>
            </w:r>
            <w:proofErr w:type="spellEnd"/>
            <w:r w:rsidRPr="00A71D81">
              <w:rPr>
                <w:rFonts w:ascii="GHEA Grapalat" w:hAnsi="GHEA Grapalat"/>
                <w:sz w:val="20"/>
                <w:u w:val="single"/>
                <w:vertAlign w:val="subscript"/>
                <w:lang w:val="es-ES"/>
              </w:rPr>
              <w:t xml:space="preserve">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A71D81"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A71D81">
        <w:rPr>
          <w:rFonts w:ascii="GHEA Grapalat" w:hAnsi="GHEA Grapalat"/>
          <w:sz w:val="20"/>
          <w:vertAlign w:val="superscript"/>
          <w:lang w:val="hy-AM"/>
        </w:rPr>
        <w:tab/>
      </w:r>
    </w:p>
    <w:p w14:paraId="017B4D3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 xml:space="preserve">    </w:t>
      </w:r>
    </w:p>
    <w:p w14:paraId="724D9795" w14:textId="77777777" w:rsidR="00B2572B" w:rsidRPr="00A71D81" w:rsidRDefault="00B2572B" w:rsidP="00EF3662">
      <w:pPr>
        <w:jc w:val="right"/>
        <w:rPr>
          <w:rFonts w:ascii="GHEA Grapalat" w:hAnsi="GHEA Grapalat"/>
          <w:sz w:val="20"/>
          <w:lang w:val="hy-AM"/>
        </w:rPr>
      </w:pPr>
      <w:r w:rsidRPr="00A71D81">
        <w:rPr>
          <w:rFonts w:ascii="GHEA Grapalat" w:hAnsi="GHEA Grapalat"/>
          <w:sz w:val="20"/>
          <w:lang w:val="hy-AM"/>
        </w:rPr>
        <w:t>Կ. Տ.</w:t>
      </w:r>
      <w:r w:rsidRPr="00A71D81">
        <w:rPr>
          <w:rStyle w:val="af6"/>
          <w:rFonts w:ascii="GHEA Grapalat" w:hAnsi="GHEA Grapalat"/>
          <w:color w:val="FFFFFF"/>
          <w:sz w:val="20"/>
          <w:lang w:val="hy-AM"/>
        </w:rPr>
        <w:footnoteReference w:id="9"/>
      </w:r>
      <w:r w:rsidRPr="00A71D81">
        <w:rPr>
          <w:rFonts w:ascii="GHEA Grapalat" w:hAnsi="GHEA Grapalat"/>
          <w:sz w:val="20"/>
          <w:lang w:val="hy-AM"/>
        </w:rPr>
        <w:tab/>
      </w:r>
      <w:r w:rsidRPr="00A71D81">
        <w:rPr>
          <w:rFonts w:ascii="GHEA Grapalat" w:hAnsi="GHEA Grapalat"/>
          <w:sz w:val="20"/>
          <w:lang w:val="hy-AM"/>
        </w:rPr>
        <w:tab/>
        <w:t xml:space="preserve"> </w:t>
      </w:r>
    </w:p>
    <w:p w14:paraId="25BD2B37" w14:textId="77777777" w:rsidR="00B2572B" w:rsidRPr="00A71D81" w:rsidRDefault="00B2572B" w:rsidP="00EF3662">
      <w:pPr>
        <w:jc w:val="right"/>
        <w:rPr>
          <w:rFonts w:ascii="GHEA Grapalat" w:hAnsi="GHEA Grapalat"/>
          <w:sz w:val="20"/>
          <w:lang w:val="hy-AM"/>
        </w:rPr>
      </w:pPr>
    </w:p>
    <w:p w14:paraId="652F9433" w14:textId="77777777" w:rsidR="00B2572B" w:rsidRPr="00A71D81" w:rsidRDefault="00B2572B" w:rsidP="00EF3662">
      <w:pPr>
        <w:rPr>
          <w:rFonts w:ascii="GHEA Grapalat" w:hAnsi="GHEA Grapalat" w:cs="Sylfaen"/>
          <w:i/>
          <w:sz w:val="16"/>
          <w:szCs w:val="16"/>
          <w:lang w:val="hy-AM" w:eastAsia="ru-RU"/>
        </w:rPr>
      </w:pPr>
    </w:p>
    <w:p w14:paraId="6D5563B5" w14:textId="77777777" w:rsidR="00B2572B" w:rsidRPr="00A71D81" w:rsidRDefault="00B2572B" w:rsidP="00EF3662">
      <w:pPr>
        <w:rPr>
          <w:rFonts w:ascii="GHEA Grapalat" w:hAnsi="GHEA Grapalat" w:cs="Sylfaen"/>
          <w:i/>
          <w:sz w:val="16"/>
          <w:szCs w:val="16"/>
          <w:lang w:val="hy-AM" w:eastAsia="ru-RU"/>
        </w:rPr>
      </w:pPr>
    </w:p>
    <w:p w14:paraId="7FDF0844" w14:textId="77777777" w:rsidR="00B2572B" w:rsidRPr="00A71D81" w:rsidRDefault="00B2572B" w:rsidP="00EF3662">
      <w:pPr>
        <w:rPr>
          <w:rFonts w:ascii="GHEA Grapalat" w:hAnsi="GHEA Grapalat" w:cs="Sylfaen"/>
          <w:i/>
          <w:sz w:val="16"/>
          <w:szCs w:val="16"/>
          <w:lang w:val="hy-AM" w:eastAsia="ru-RU"/>
        </w:rPr>
      </w:pPr>
    </w:p>
    <w:p w14:paraId="2A4D201A" w14:textId="77777777" w:rsidR="00B2572B" w:rsidRPr="00A71D81" w:rsidRDefault="00B2572B" w:rsidP="00EF3662">
      <w:pPr>
        <w:rPr>
          <w:rFonts w:ascii="GHEA Grapalat" w:hAnsi="GHEA Grapalat" w:cs="Sylfaen"/>
          <w:i/>
          <w:sz w:val="16"/>
          <w:szCs w:val="16"/>
          <w:lang w:val="hy-AM" w:eastAsia="ru-RU"/>
        </w:rPr>
      </w:pPr>
    </w:p>
    <w:p w14:paraId="6BD5419C" w14:textId="77777777" w:rsidR="00B2572B" w:rsidRPr="00A71D81" w:rsidRDefault="00B2572B" w:rsidP="00EF3662">
      <w:pPr>
        <w:rPr>
          <w:rFonts w:ascii="GHEA Grapalat" w:hAnsi="GHEA Grapalat" w:cs="Sylfaen"/>
          <w:i/>
          <w:sz w:val="16"/>
          <w:szCs w:val="16"/>
          <w:lang w:val="hy-AM" w:eastAsia="ru-RU"/>
        </w:rPr>
      </w:pPr>
    </w:p>
    <w:p w14:paraId="6F42F867" w14:textId="77777777" w:rsidR="00B2572B" w:rsidRPr="00A71D81" w:rsidRDefault="00B2572B" w:rsidP="00EF3662">
      <w:pPr>
        <w:rPr>
          <w:rFonts w:ascii="GHEA Grapalat" w:hAnsi="GHEA Grapalat" w:cs="Sylfaen"/>
          <w:i/>
          <w:sz w:val="16"/>
          <w:szCs w:val="16"/>
          <w:lang w:val="hy-AM" w:eastAsia="ru-RU"/>
        </w:rPr>
      </w:pPr>
    </w:p>
    <w:p w14:paraId="774075A2" w14:textId="77777777" w:rsidR="00B2572B" w:rsidRPr="00A71D81" w:rsidRDefault="00B2572B" w:rsidP="00EF3662">
      <w:pPr>
        <w:rPr>
          <w:rFonts w:ascii="GHEA Grapalat" w:hAnsi="GHEA Grapalat" w:cs="Sylfaen"/>
          <w:i/>
          <w:sz w:val="16"/>
          <w:szCs w:val="16"/>
          <w:lang w:val="hy-AM" w:eastAsia="ru-RU"/>
        </w:rPr>
      </w:pPr>
    </w:p>
    <w:p w14:paraId="7EEDCF8B" w14:textId="77777777" w:rsidR="00B2572B" w:rsidRPr="00A71D81" w:rsidRDefault="00B2572B" w:rsidP="00EF3662">
      <w:pPr>
        <w:rPr>
          <w:rFonts w:ascii="GHEA Grapalat" w:hAnsi="GHEA Grapalat" w:cs="Sylfaen"/>
          <w:i/>
          <w:sz w:val="16"/>
          <w:szCs w:val="16"/>
          <w:lang w:val="hy-AM" w:eastAsia="ru-RU"/>
        </w:rPr>
      </w:pPr>
    </w:p>
    <w:p w14:paraId="044005E7" w14:textId="77777777" w:rsidR="00B2572B" w:rsidRPr="00A71D81" w:rsidRDefault="00B2572B" w:rsidP="00EF3662">
      <w:pPr>
        <w:rPr>
          <w:rFonts w:ascii="GHEA Grapalat" w:hAnsi="GHEA Grapalat" w:cs="Sylfaen"/>
          <w:i/>
          <w:sz w:val="16"/>
          <w:szCs w:val="16"/>
          <w:lang w:val="hy-AM" w:eastAsia="ru-RU"/>
        </w:rPr>
      </w:pPr>
    </w:p>
    <w:p w14:paraId="272F32E1" w14:textId="77777777" w:rsidR="00B2572B" w:rsidRPr="00A71D81" w:rsidRDefault="00B2572B" w:rsidP="00EF3662">
      <w:pPr>
        <w:rPr>
          <w:rFonts w:ascii="GHEA Grapalat" w:hAnsi="GHEA Grapalat" w:cs="Sylfaen"/>
          <w:i/>
          <w:sz w:val="16"/>
          <w:szCs w:val="16"/>
          <w:lang w:val="hy-AM" w:eastAsia="ru-RU"/>
        </w:rPr>
      </w:pPr>
    </w:p>
    <w:p w14:paraId="58BFB1E9" w14:textId="77777777"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315393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253FA89" w:rsidR="007862B1" w:rsidRPr="00A71D81" w:rsidRDefault="00EC4390" w:rsidP="007862B1">
      <w:pPr>
        <w:pStyle w:val="31"/>
        <w:spacing w:line="240" w:lineRule="auto"/>
        <w:jc w:val="right"/>
        <w:rPr>
          <w:rFonts w:ascii="GHEA Grapalat" w:hAnsi="GHEA Grapalat" w:cs="Arial"/>
          <w:b/>
          <w:lang w:val="hy-AM"/>
        </w:rPr>
      </w:pPr>
      <w:r>
        <w:rPr>
          <w:rFonts w:ascii="GHEA Grapalat" w:hAnsi="GHEA Grapalat"/>
          <w:b/>
          <w:i/>
          <w:lang w:val="af-ZA"/>
        </w:rPr>
        <w:t>ԿՄՔԴ-ԳՀԱՊՁԲ-26/01</w:t>
      </w:r>
      <w:r w:rsidR="007862B1" w:rsidRPr="00A71D81">
        <w:rPr>
          <w:rFonts w:ascii="GHEA Grapalat" w:hAnsi="GHEA Grapalat"/>
          <w:b/>
          <w:lang w:val="hy-AM"/>
        </w:rPr>
        <w:t xml:space="preserve">  </w:t>
      </w:r>
      <w:r w:rsidR="007862B1" w:rsidRPr="00A71D81">
        <w:rPr>
          <w:rFonts w:ascii="GHEA Grapalat" w:hAnsi="GHEA Grapalat" w:cs="Sylfaen"/>
          <w:b/>
          <w:lang w:val="hy-AM"/>
        </w:rPr>
        <w:t>ծածկագրով</w:t>
      </w:r>
    </w:p>
    <w:p w14:paraId="2896D925" w14:textId="494D1ED4" w:rsidR="007862B1" w:rsidRPr="00A71D81" w:rsidRDefault="00FD6146" w:rsidP="007862B1">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proofErr w:type="spellStart"/>
      <w:r w:rsidRPr="00A71D81">
        <w:rPr>
          <w:rFonts w:ascii="GHEA Grapalat" w:hAnsi="GHEA Grapalat" w:cs="GHEA Grapalat"/>
          <w:b/>
          <w:sz w:val="20"/>
          <w:szCs w:val="20"/>
        </w:rPr>
        <w:t>ամաձայնության</w:t>
      </w:r>
      <w:proofErr w:type="spellEnd"/>
      <w:r w:rsidRPr="00A71D81">
        <w:rPr>
          <w:rFonts w:ascii="GHEA Grapalat" w:hAnsi="GHEA Grapalat" w:cs="GHEA Grapalat"/>
          <w:b/>
          <w:sz w:val="20"/>
          <w:szCs w:val="20"/>
        </w:rPr>
        <w:t xml:space="preserve"> </w:t>
      </w:r>
      <w:proofErr w:type="spellStart"/>
      <w:r w:rsidRPr="00A71D81">
        <w:rPr>
          <w:rFonts w:ascii="GHEA Grapalat" w:hAnsi="GHEA Grapalat" w:cs="GHEA Grapalat"/>
          <w:b/>
          <w:sz w:val="20"/>
          <w:szCs w:val="20"/>
        </w:rPr>
        <w:t>առարկան</w:t>
      </w:r>
      <w:proofErr w:type="spellEnd"/>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Վճարող</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բանկը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վճարման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պահանջագիրը</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ստանալուց</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հետո</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2 (</w:t>
      </w:r>
      <w:proofErr w:type="spellStart"/>
      <w:r w:rsidR="007862B1" w:rsidRPr="00A71D81">
        <w:rPr>
          <w:rFonts w:ascii="GHEA Grapalat" w:hAnsi="GHEA Grapalat" w:cs="GHEA Grapalat"/>
          <w:sz w:val="20"/>
          <w:szCs w:val="20"/>
        </w:rPr>
        <w:t>երկու</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աշխատանքային</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օրվա</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ընթացքում</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պետք</w:t>
      </w:r>
      <w:proofErr w:type="spellEnd"/>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տեղեկացնի</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Պատվիրատուին</w:t>
      </w:r>
      <w:proofErr w:type="spellEnd"/>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գրավոր</w:t>
      </w:r>
      <w:proofErr w:type="spellEnd"/>
      <w:r w:rsidR="007862B1" w:rsidRPr="00A71D81">
        <w:rPr>
          <w:rFonts w:ascii="GHEA Grapalat" w:hAnsi="GHEA Grapalat" w:cs="GHEA Grapalat"/>
          <w:sz w:val="20"/>
          <w:szCs w:val="20"/>
          <w:lang w:val="pt-BR"/>
        </w:rPr>
        <w:t xml:space="preserve"> </w:t>
      </w:r>
      <w:proofErr w:type="spellStart"/>
      <w:r w:rsidR="007862B1" w:rsidRPr="00A71D81">
        <w:rPr>
          <w:rFonts w:ascii="GHEA Grapalat" w:hAnsi="GHEA Grapalat" w:cs="GHEA Grapalat"/>
          <w:sz w:val="20"/>
          <w:szCs w:val="20"/>
        </w:rPr>
        <w:t>ձևով</w:t>
      </w:r>
      <w:proofErr w:type="spellEnd"/>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Այլ</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պայմաններ</w:t>
      </w:r>
      <w:proofErr w:type="spellEnd"/>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 xml:space="preserve">2.1 </w:t>
      </w:r>
      <w:proofErr w:type="spellStart"/>
      <w:r w:rsidRPr="00A71D81">
        <w:rPr>
          <w:rFonts w:ascii="GHEA Grapalat" w:hAnsi="GHEA Grapalat" w:cs="GHEA Grapalat"/>
          <w:sz w:val="20"/>
          <w:szCs w:val="20"/>
        </w:rPr>
        <w:t>Սույն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համաձայնագիրը</w:t>
      </w:r>
      <w:proofErr w:type="spellEnd"/>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rPr>
        <w:t xml:space="preserve">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մտնում</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Ընկերության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կողմից</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վավերացման</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պահից</w:t>
      </w:r>
      <w:proofErr w:type="spellEnd"/>
      <w:r w:rsidRPr="00A71D81">
        <w:rPr>
          <w:rFonts w:ascii="GHEA Grapalat" w:hAnsi="GHEA Grapalat" w:cs="GHEA Grapalat"/>
          <w:sz w:val="20"/>
          <w:szCs w:val="20"/>
        </w:rPr>
        <w:t xml:space="preserve"> և </w:t>
      </w:r>
      <w:proofErr w:type="spellStart"/>
      <w:r w:rsidRPr="00A71D81">
        <w:rPr>
          <w:rFonts w:ascii="GHEA Grapalat" w:hAnsi="GHEA Grapalat" w:cs="GHEA Grapalat"/>
          <w:sz w:val="20"/>
          <w:szCs w:val="20"/>
        </w:rPr>
        <w:t>ուժի</w:t>
      </w:r>
      <w:proofErr w:type="spellEnd"/>
      <w:r w:rsidRPr="00A71D81">
        <w:rPr>
          <w:rFonts w:ascii="GHEA Grapalat" w:hAnsi="GHEA Grapalat" w:cs="GHEA Grapalat"/>
          <w:sz w:val="20"/>
          <w:szCs w:val="20"/>
        </w:rPr>
        <w:t xml:space="preserve"> </w:t>
      </w:r>
      <w:proofErr w:type="spellStart"/>
      <w:r w:rsidRPr="00A71D81">
        <w:rPr>
          <w:rFonts w:ascii="GHEA Grapalat" w:hAnsi="GHEA Grapalat" w:cs="GHEA Grapalat"/>
          <w:sz w:val="20"/>
          <w:szCs w:val="20"/>
        </w:rPr>
        <w:t>մեջ</w:t>
      </w:r>
      <w:proofErr w:type="spellEnd"/>
      <w:r w:rsidRPr="00A71D81">
        <w:rPr>
          <w:rFonts w:ascii="GHEA Grapalat" w:hAnsi="GHEA Grapalat" w:cs="GHEA Grapalat"/>
          <w:sz w:val="20"/>
          <w:szCs w:val="20"/>
          <w:lang w:val="hy-AM"/>
        </w:rPr>
        <w:t xml:space="preserve"> են մինչև </w:t>
      </w:r>
      <w:proofErr w:type="spellStart"/>
      <w:r w:rsidR="00595213" w:rsidRPr="00A71D81">
        <w:rPr>
          <w:rFonts w:ascii="GHEA Grapalat" w:hAnsi="GHEA Grapalat" w:cs="GHEA Grapalat"/>
          <w:sz w:val="20"/>
          <w:szCs w:val="20"/>
        </w:rPr>
        <w:t>Պատվիրատուի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կողմից</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կնքված</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պայմանագրի</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կատարման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արդյունքը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ամբողջական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ընդունվելու</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օրվան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հաջորդող</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քսաներորդ</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աշխատանքային</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օրը</w:t>
      </w:r>
      <w:proofErr w:type="spellEnd"/>
      <w:r w:rsidR="00595213" w:rsidRPr="00A71D81">
        <w:rPr>
          <w:rFonts w:ascii="GHEA Grapalat" w:hAnsi="GHEA Grapalat" w:cs="GHEA Grapalat"/>
          <w:sz w:val="20"/>
          <w:szCs w:val="20"/>
        </w:rPr>
        <w:t xml:space="preserve"> </w:t>
      </w:r>
      <w:proofErr w:type="spellStart"/>
      <w:r w:rsidR="00595213" w:rsidRPr="00A71D81">
        <w:rPr>
          <w:rFonts w:ascii="GHEA Grapalat" w:hAnsi="GHEA Grapalat" w:cs="GHEA Grapalat"/>
          <w:sz w:val="20"/>
          <w:szCs w:val="20"/>
        </w:rPr>
        <w:t>ներառյալ</w:t>
      </w:r>
      <w:proofErr w:type="spellEnd"/>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11D10" w:rsidRPr="0092394C" w14:paraId="58FB1A24" w14:textId="77777777" w:rsidTr="00317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9076867" w:rsidR="00B11D10" w:rsidRPr="0092394C" w:rsidRDefault="00B11D10" w:rsidP="00B11D10">
            <w:pPr>
              <w:rPr>
                <w:rFonts w:ascii="GHEA Grapalat" w:hAnsi="GHEA Grapalat" w:cs="Arial"/>
                <w:sz w:val="20"/>
                <w:szCs w:val="20"/>
                <w:lang w:val="hy-AM"/>
              </w:rPr>
            </w:pPr>
            <w:r w:rsidRPr="00595447">
              <w:rPr>
                <w:rFonts w:ascii="GHEA Grapalat" w:hAnsi="GHEA Grapalat" w:cs="Sylfaen"/>
                <w:sz w:val="20"/>
                <w:szCs w:val="20"/>
                <w:lang w:val="hy-AM"/>
              </w:rPr>
              <w:t>9</w:t>
            </w:r>
            <w:r w:rsidRPr="00595447">
              <w:rPr>
                <w:rFonts w:ascii="GHEA Grapalat" w:hAnsi="GHEA Grapalat" w:cs="Sylfaen"/>
                <w:sz w:val="20"/>
                <w:szCs w:val="20"/>
              </w:rPr>
              <w:t xml:space="preserve">. </w:t>
            </w:r>
            <w:proofErr w:type="gramStart"/>
            <w:r w:rsidRPr="00595447">
              <w:rPr>
                <w:rFonts w:ascii="GHEA Grapalat" w:hAnsi="GHEA Grapalat" w:cs="Sylfaen"/>
                <w:sz w:val="20"/>
                <w:szCs w:val="20"/>
              </w:rPr>
              <w:t>Շահառու</w:t>
            </w:r>
            <w:r w:rsidRPr="00595447">
              <w:rPr>
                <w:rFonts w:ascii="GHEA Grapalat" w:hAnsi="GHEA Grapalat" w:cs="Sylfaen"/>
                <w:sz w:val="20"/>
                <w:szCs w:val="20"/>
                <w:lang w:val="hy-AM"/>
              </w:rPr>
              <w:t>ի  անվանումը</w:t>
            </w:r>
            <w:proofErr w:type="gramEnd"/>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proofErr w:type="gramStart"/>
            <w:r w:rsidRPr="00595447">
              <w:rPr>
                <w:rFonts w:ascii="GHEA Grapalat" w:hAnsi="GHEA Grapalat" w:cs="Arial"/>
                <w:sz w:val="20"/>
                <w:szCs w:val="20"/>
              </w:rPr>
              <w:t>`</w:t>
            </w:r>
            <w:r>
              <w:rPr>
                <w:rFonts w:ascii="GHEA Grapalat" w:hAnsi="GHEA Grapalat" w:cs="Arial"/>
                <w:sz w:val="20"/>
                <w:szCs w:val="20"/>
              </w:rPr>
              <w:t>”</w:t>
            </w:r>
            <w:proofErr w:type="spellStart"/>
            <w:r>
              <w:rPr>
                <w:rFonts w:ascii="GHEA Grapalat" w:hAnsi="GHEA Grapalat" w:cs="Arial"/>
                <w:sz w:val="20"/>
                <w:szCs w:val="20"/>
              </w:rPr>
              <w:t>Քասախի</w:t>
            </w:r>
            <w:proofErr w:type="spellEnd"/>
            <w:proofErr w:type="gramEnd"/>
            <w:r>
              <w:rPr>
                <w:rFonts w:ascii="GHEA Grapalat" w:hAnsi="GHEA Grapalat" w:cs="Arial"/>
                <w:sz w:val="20"/>
                <w:szCs w:val="20"/>
              </w:rPr>
              <w:t xml:space="preserve"> </w:t>
            </w:r>
            <w:proofErr w:type="spellStart"/>
            <w:proofErr w:type="gramStart"/>
            <w:r>
              <w:rPr>
                <w:rFonts w:ascii="GHEA Grapalat" w:hAnsi="GHEA Grapalat" w:cs="Arial"/>
                <w:sz w:val="20"/>
                <w:szCs w:val="20"/>
              </w:rPr>
              <w:t>Ռ.Գևորգյանի</w:t>
            </w:r>
            <w:proofErr w:type="spellEnd"/>
            <w:proofErr w:type="gramEnd"/>
            <w:r>
              <w:rPr>
                <w:rFonts w:ascii="GHEA Grapalat" w:hAnsi="GHEA Grapalat" w:cs="Arial"/>
                <w:sz w:val="20"/>
                <w:szCs w:val="20"/>
              </w:rPr>
              <w:t xml:space="preserve"> </w:t>
            </w:r>
            <w:proofErr w:type="spellStart"/>
            <w:r>
              <w:rPr>
                <w:rFonts w:ascii="GHEA Grapalat" w:hAnsi="GHEA Grapalat" w:cs="Arial"/>
                <w:sz w:val="20"/>
                <w:szCs w:val="20"/>
              </w:rPr>
              <w:t>անվ</w:t>
            </w:r>
            <w:proofErr w:type="spellEnd"/>
            <w:r>
              <w:rPr>
                <w:rFonts w:ascii="GHEA Grapalat" w:hAnsi="GHEA Grapalat" w:cs="Arial"/>
                <w:sz w:val="20"/>
                <w:szCs w:val="20"/>
              </w:rPr>
              <w:t xml:space="preserve">. </w:t>
            </w:r>
            <w:proofErr w:type="spellStart"/>
            <w:r w:rsidR="00FB5BC3">
              <w:rPr>
                <w:rFonts w:ascii="GHEA Grapalat" w:hAnsi="GHEA Grapalat" w:cs="Arial"/>
                <w:sz w:val="20"/>
                <w:szCs w:val="20"/>
              </w:rPr>
              <w:t>թիվ</w:t>
            </w:r>
            <w:proofErr w:type="spellEnd"/>
            <w:r w:rsidR="00FB5BC3">
              <w:rPr>
                <w:rFonts w:ascii="GHEA Grapalat" w:hAnsi="GHEA Grapalat" w:cs="Arial"/>
                <w:sz w:val="20"/>
                <w:szCs w:val="20"/>
              </w:rPr>
              <w:t xml:space="preserve"> 1 </w:t>
            </w:r>
            <w:proofErr w:type="spellStart"/>
            <w:r w:rsidR="00FB5BC3">
              <w:rPr>
                <w:rFonts w:ascii="GHEA Grapalat" w:hAnsi="GHEA Grapalat" w:cs="Arial"/>
                <w:sz w:val="20"/>
                <w:szCs w:val="20"/>
              </w:rPr>
              <w:t>միջն</w:t>
            </w:r>
            <w:proofErr w:type="spellEnd"/>
            <w:r w:rsidR="00FB5BC3">
              <w:rPr>
                <w:rFonts w:ascii="Microsoft JhengHei" w:eastAsia="Microsoft JhengHei" w:hAnsi="Microsoft JhengHei" w:cs="Microsoft JhengHei" w:hint="eastAsia"/>
                <w:sz w:val="20"/>
                <w:szCs w:val="20"/>
              </w:rPr>
              <w:t>․</w:t>
            </w:r>
            <w:r>
              <w:rPr>
                <w:rFonts w:ascii="GHEA Grapalat" w:hAnsi="GHEA Grapalat" w:cs="Arial"/>
                <w:sz w:val="20"/>
                <w:szCs w:val="20"/>
              </w:rPr>
              <w:t xml:space="preserve">. </w:t>
            </w:r>
            <w:proofErr w:type="spellStart"/>
            <w:r>
              <w:rPr>
                <w:rFonts w:ascii="GHEA Grapalat" w:hAnsi="GHEA Grapalat" w:cs="Arial"/>
                <w:sz w:val="20"/>
                <w:szCs w:val="20"/>
              </w:rPr>
              <w:t>դպրոց</w:t>
            </w:r>
            <w:proofErr w:type="spellEnd"/>
            <w:r>
              <w:rPr>
                <w:rFonts w:ascii="GHEA Grapalat" w:hAnsi="GHEA Grapalat" w:cs="Arial"/>
                <w:sz w:val="20"/>
                <w:szCs w:val="20"/>
              </w:rPr>
              <w:t>» ՊՈԱԿ</w:t>
            </w:r>
          </w:p>
        </w:tc>
      </w:tr>
      <w:tr w:rsidR="00B11D10"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19F54F7" w:rsidR="00B11D10" w:rsidRPr="00A71D81" w:rsidRDefault="00B11D10" w:rsidP="00B11D10">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w:t>
            </w:r>
            <w:proofErr w:type="spellStart"/>
            <w:r w:rsidRPr="00595447">
              <w:rPr>
                <w:rFonts w:ascii="GHEA Grapalat" w:hAnsi="GHEA Grapalat" w:cs="Sylfaen"/>
                <w:sz w:val="20"/>
                <w:szCs w:val="20"/>
              </w:rPr>
              <w:t>Շահառուի</w:t>
            </w:r>
            <w:proofErr w:type="spellEnd"/>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B11D10"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2672CC7B" w:rsidR="00B11D10" w:rsidRPr="00A71D81" w:rsidRDefault="00B11D10" w:rsidP="00B11D10">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xml:space="preserve">. </w:t>
            </w:r>
            <w:proofErr w:type="spellStart"/>
            <w:r w:rsidRPr="00595447">
              <w:rPr>
                <w:rFonts w:ascii="GHEA Grapalat" w:hAnsi="GHEA Grapalat" w:cs="Sylfaen"/>
                <w:sz w:val="20"/>
                <w:szCs w:val="20"/>
              </w:rPr>
              <w:t>Շահառուի</w:t>
            </w:r>
            <w:proofErr w:type="spellEnd"/>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03305485</w:t>
            </w:r>
          </w:p>
        </w:tc>
      </w:tr>
      <w:tr w:rsidR="00B11D10"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3AEA0886" w:rsidR="00B11D10" w:rsidRPr="00A71D81" w:rsidRDefault="00B11D10" w:rsidP="00B11D10">
            <w:pPr>
              <w:rPr>
                <w:rFonts w:ascii="GHEA Grapalat" w:hAnsi="GHEA Grapalat" w:cs="Arial"/>
                <w:sz w:val="20"/>
                <w:szCs w:val="20"/>
              </w:rPr>
            </w:pPr>
            <w:r w:rsidRPr="00C8654E">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proofErr w:type="spellStart"/>
            <w:r w:rsidRPr="00595447">
              <w:rPr>
                <w:rFonts w:ascii="GHEA Grapalat" w:hAnsi="GHEA Grapalat" w:cs="Sylfaen"/>
                <w:sz w:val="20"/>
                <w:szCs w:val="20"/>
              </w:rPr>
              <w:t>բանկ</w:t>
            </w:r>
            <w:proofErr w:type="spellEnd"/>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sidRPr="00D44FFD">
              <w:rPr>
                <w:rFonts w:ascii="GHEA Grapalat" w:hAnsi="GHEA Grapalat" w:cs="Arial"/>
                <w:sz w:val="20"/>
                <w:lang w:val="pt-BR"/>
              </w:rPr>
              <w:t>ՀՀ ՖՆ Գործառնական վաչություն</w:t>
            </w:r>
          </w:p>
        </w:tc>
      </w:tr>
      <w:tr w:rsidR="00B11D10"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74509D4" w:rsidR="00B11D10" w:rsidRPr="00A71D81" w:rsidRDefault="00B11D10" w:rsidP="00B11D10">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w:t>
            </w:r>
            <w:proofErr w:type="spellStart"/>
            <w:r w:rsidRPr="00595447">
              <w:rPr>
                <w:rFonts w:ascii="GHEA Grapalat" w:hAnsi="GHEA Grapalat" w:cs="Sylfaen"/>
                <w:sz w:val="20"/>
                <w:szCs w:val="20"/>
              </w:rPr>
              <w:t>Շահառուի</w:t>
            </w:r>
            <w:proofErr w:type="spellEnd"/>
            <w:r w:rsidRPr="00595447">
              <w:rPr>
                <w:rFonts w:ascii="GHEA Grapalat" w:hAnsi="GHEA Grapalat" w:cs="Arial"/>
                <w:sz w:val="20"/>
                <w:szCs w:val="20"/>
              </w:rPr>
              <w:t xml:space="preserve"> </w:t>
            </w:r>
            <w:proofErr w:type="spellStart"/>
            <w:r w:rsidRPr="00595447">
              <w:rPr>
                <w:rFonts w:ascii="GHEA Grapalat" w:hAnsi="GHEA Grapalat" w:cs="Sylfaen"/>
                <w:sz w:val="20"/>
                <w:szCs w:val="20"/>
              </w:rPr>
              <w:t>հաշվի</w:t>
            </w:r>
            <w:proofErr w:type="spellEnd"/>
            <w:r w:rsidRPr="00595447">
              <w:rPr>
                <w:rFonts w:ascii="GHEA Grapalat" w:hAnsi="GHEA Grapalat" w:cs="Arial"/>
                <w:sz w:val="20"/>
                <w:szCs w:val="20"/>
              </w:rPr>
              <w:t xml:space="preserve"> </w:t>
            </w:r>
            <w:proofErr w:type="spellStart"/>
            <w:r w:rsidRPr="00595447">
              <w:rPr>
                <w:rFonts w:ascii="GHEA Grapalat" w:hAnsi="GHEA Grapalat" w:cs="Sylfaen"/>
                <w:sz w:val="20"/>
                <w:szCs w:val="20"/>
              </w:rPr>
              <w:t>համարը</w:t>
            </w:r>
            <w:proofErr w:type="spellEnd"/>
            <w:r w:rsidRPr="00595447">
              <w:rPr>
                <w:rFonts w:ascii="GHEA Grapalat" w:hAnsi="GHEA Grapalat" w:cs="Arial"/>
                <w:sz w:val="20"/>
                <w:szCs w:val="20"/>
              </w:rPr>
              <w:t xml:space="preserve"> (</w:t>
            </w:r>
            <w:proofErr w:type="spellStart"/>
            <w:r w:rsidRPr="00595447">
              <w:rPr>
                <w:rFonts w:ascii="GHEA Grapalat" w:hAnsi="GHEA Grapalat" w:cs="Sylfaen"/>
                <w:sz w:val="20"/>
                <w:szCs w:val="20"/>
              </w:rPr>
              <w:t>հշ</w:t>
            </w:r>
            <w:r w:rsidRPr="00595447">
              <w:rPr>
                <w:rFonts w:ascii="GHEA Grapalat" w:hAnsi="GHEA Grapalat" w:cs="Arial"/>
                <w:sz w:val="20"/>
                <w:szCs w:val="20"/>
              </w:rPr>
              <w:t>.N</w:t>
            </w:r>
            <w:proofErr w:type="spellEnd"/>
            <w:r w:rsidRPr="00595447">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2"/>
                <w:lang w:val="pt-BR"/>
              </w:rPr>
              <w:t>900118000224</w:t>
            </w:r>
          </w:p>
        </w:tc>
      </w:tr>
      <w:tr w:rsidR="00B11D10"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50031F76" w:rsidR="00B11D10" w:rsidRPr="00A71D81" w:rsidRDefault="00B11D10" w:rsidP="00B11D1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spellStart"/>
            <w:r w:rsidR="00631658" w:rsidRPr="00A71D81">
              <w:rPr>
                <w:rFonts w:ascii="GHEA Grapalat" w:hAnsi="GHEA Grapalat" w:cs="Sylfaen"/>
                <w:bCs/>
                <w:i/>
                <w:sz w:val="20"/>
                <w:szCs w:val="20"/>
              </w:rPr>
              <w:t>որակավորման</w:t>
            </w:r>
            <w:proofErr w:type="spellEnd"/>
            <w:r w:rsidR="00631658" w:rsidRPr="00A71D81">
              <w:rPr>
                <w:rFonts w:ascii="GHEA Grapalat" w:hAnsi="GHEA Grapalat" w:cs="Sylfaen"/>
                <w:bCs/>
                <w:i/>
                <w:sz w:val="20"/>
                <w:szCs w:val="20"/>
              </w:rPr>
              <w:t xml:space="preserve"> </w:t>
            </w:r>
            <w:proofErr w:type="spellStart"/>
            <w:r w:rsidR="00631658" w:rsidRPr="00A71D81">
              <w:rPr>
                <w:rFonts w:ascii="GHEA Grapalat" w:hAnsi="GHEA Grapalat" w:cs="Sylfaen"/>
                <w:bCs/>
                <w:i/>
                <w:sz w:val="20"/>
                <w:szCs w:val="20"/>
              </w:rPr>
              <w:t>ա</w:t>
            </w:r>
            <w:r w:rsidRPr="00A71D81">
              <w:rPr>
                <w:rFonts w:ascii="GHEA Grapalat" w:hAnsi="GHEA Grapalat" w:cs="Sylfaen"/>
                <w:bCs/>
                <w:i/>
                <w:sz w:val="20"/>
                <w:szCs w:val="20"/>
              </w:rPr>
              <w:t>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691AB2F9" w14:textId="77777777" w:rsidR="00631658" w:rsidRPr="00A71D81" w:rsidRDefault="00631658"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5289B23"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01D432BC" w14:textId="77777777" w:rsidR="00631658" w:rsidRPr="00A71D81" w:rsidRDefault="00631658"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30B207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AB7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CA1F99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452242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4B634B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3316BFD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0B70FA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B5FBB2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631658" w:rsidRPr="00EC439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EC439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0EA9C72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631658" w:rsidRPr="00EC439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77CC5A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631658" w:rsidRPr="00EC439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D0107C0"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EC439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0A9E5FA9"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4E41A6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28C638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lastRenderedPageBreak/>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2B792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5D220D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Պ</w:t>
            </w:r>
            <w:r w:rsidR="00631658" w:rsidRPr="00A71D81">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0652BFD" w14:textId="52468E37" w:rsidR="00091EBC" w:rsidRPr="00A71D81" w:rsidRDefault="00631658" w:rsidP="00811690">
      <w:pPr>
        <w:pStyle w:val="31"/>
        <w:spacing w:line="240" w:lineRule="auto"/>
        <w:ind w:firstLine="0"/>
        <w:rPr>
          <w:rFonts w:ascii="GHEA Grapalat" w:hAnsi="GHEA Grapalat" w:cs="Arial"/>
          <w:b/>
          <w:lang w:val="hy-AM"/>
        </w:rPr>
      </w:pPr>
      <w:r w:rsidRPr="00A71D81">
        <w:rPr>
          <w:rFonts w:ascii="GHEA Grapalat" w:hAnsi="GHEA Grapalat"/>
          <w:b/>
          <w:lang w:val="hy-AM"/>
        </w:rPr>
        <w:br w:type="page"/>
      </w:r>
    </w:p>
    <w:p w14:paraId="74558A3C" w14:textId="77777777" w:rsidR="00631658" w:rsidRPr="00A71D81" w:rsidRDefault="009C370D" w:rsidP="00631658">
      <w:pPr>
        <w:jc w:val="right"/>
        <w:rPr>
          <w:rFonts w:ascii="GHEA Grapalat" w:hAnsi="GHEA Grapalat" w:cs="GHEA Grapalat"/>
          <w:i/>
          <w:sz w:val="18"/>
          <w:szCs w:val="18"/>
          <w:lang w:val="hy-AM"/>
        </w:rPr>
      </w:pPr>
      <w:r w:rsidRPr="00A71D81">
        <w:rPr>
          <w:rFonts w:ascii="GHEA Grapalat" w:hAnsi="GHEA Grapalat"/>
          <w:b/>
          <w:lang w:val="hy-AM"/>
        </w:rPr>
        <w:lastRenderedPageBreak/>
        <w:br w:type="page"/>
      </w:r>
    </w:p>
    <w:p w14:paraId="10A50D6C"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0322721" w:rsidR="00631658" w:rsidRPr="00A71D81" w:rsidRDefault="00EC4390" w:rsidP="00631658">
      <w:pPr>
        <w:pStyle w:val="31"/>
        <w:spacing w:line="240" w:lineRule="auto"/>
        <w:jc w:val="right"/>
        <w:rPr>
          <w:rFonts w:ascii="GHEA Grapalat" w:hAnsi="GHEA Grapalat" w:cs="Sylfaen"/>
          <w:b/>
          <w:lang w:val="hy-AM"/>
        </w:rPr>
      </w:pPr>
      <w:r>
        <w:rPr>
          <w:rFonts w:ascii="GHEA Grapalat" w:hAnsi="GHEA Grapalat"/>
          <w:b/>
          <w:i/>
          <w:lang w:val="af-ZA"/>
        </w:rPr>
        <w:t>ԿՄՔԴ-ԳՀԱՊՁԲ-26/01</w:t>
      </w:r>
      <w:r w:rsidR="007C5D06" w:rsidRPr="00A71D81">
        <w:rPr>
          <w:rFonts w:ascii="GHEA Grapalat" w:hAnsi="GHEA Grapalat" w:cs="Sylfaen"/>
          <w:b/>
          <w:lang w:val="hy-AM"/>
        </w:rPr>
        <w:t xml:space="preserve"> </w:t>
      </w:r>
      <w:r w:rsidR="00631658" w:rsidRPr="00A71D81">
        <w:rPr>
          <w:rFonts w:ascii="GHEA Grapalat" w:hAnsi="GHEA Grapalat" w:cs="Sylfaen"/>
          <w:b/>
          <w:lang w:val="hy-AM"/>
        </w:rPr>
        <w:t>ծածկագրով</w:t>
      </w:r>
    </w:p>
    <w:p w14:paraId="5BE6F7DC" w14:textId="33E3E638" w:rsidR="00631658" w:rsidRPr="00A71D81" w:rsidRDefault="00FD6146" w:rsidP="00631658">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Վճարող</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բանկը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վճարման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պահանջագիրը</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ստանալուց</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հետո</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2 (</w:t>
      </w:r>
      <w:proofErr w:type="spellStart"/>
      <w:r w:rsidRPr="00A71D81">
        <w:rPr>
          <w:rFonts w:ascii="GHEA Grapalat" w:hAnsi="GHEA Grapalat" w:cs="GHEA Grapalat"/>
          <w:sz w:val="20"/>
          <w:szCs w:val="20"/>
        </w:rPr>
        <w:t>երկու</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աշխատանքային</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օրվա</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ընթացքում</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պետք</w:t>
      </w:r>
      <w:proofErr w:type="spellEnd"/>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տեղեկացնի</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Պատվիրատուին</w:t>
      </w:r>
      <w:proofErr w:type="spellEnd"/>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գրավոր</w:t>
      </w:r>
      <w:proofErr w:type="spellEnd"/>
      <w:r w:rsidRPr="00A71D81">
        <w:rPr>
          <w:rFonts w:ascii="GHEA Grapalat" w:hAnsi="GHEA Grapalat" w:cs="GHEA Grapalat"/>
          <w:sz w:val="20"/>
          <w:szCs w:val="20"/>
          <w:lang w:val="pt-BR"/>
        </w:rPr>
        <w:t xml:space="preserve"> </w:t>
      </w:r>
      <w:proofErr w:type="spellStart"/>
      <w:r w:rsidRPr="00A71D81">
        <w:rPr>
          <w:rFonts w:ascii="GHEA Grapalat" w:hAnsi="GHEA Grapalat" w:cs="GHEA Grapalat"/>
          <w:sz w:val="20"/>
          <w:szCs w:val="20"/>
        </w:rPr>
        <w:t>ձևով</w:t>
      </w:r>
      <w:proofErr w:type="spellEnd"/>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Ներկայացման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w:t>
            </w:r>
            <w:proofErr w:type="spellStart"/>
            <w:r w:rsidRPr="00A71D81">
              <w:rPr>
                <w:rFonts w:ascii="GHEA Grapalat" w:hAnsi="GHEA Grapalat" w:cs="Sylfaen"/>
                <w:sz w:val="20"/>
                <w:szCs w:val="20"/>
              </w:rPr>
              <w:t>Ընկերություն</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lang w:val="hy-AM"/>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Վճարողի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B11D10" w:rsidRPr="0092394C" w14:paraId="0D43874F" w14:textId="77777777" w:rsidTr="00317BC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E671BAB" w:rsidR="00B11D10" w:rsidRPr="0092394C" w:rsidRDefault="00B11D10" w:rsidP="00B11D10">
            <w:pPr>
              <w:rPr>
                <w:rFonts w:ascii="GHEA Grapalat" w:hAnsi="GHEA Grapalat" w:cs="Arial"/>
                <w:sz w:val="20"/>
                <w:szCs w:val="20"/>
                <w:lang w:val="hy-AM"/>
              </w:rPr>
            </w:pPr>
            <w:r w:rsidRPr="00595447">
              <w:rPr>
                <w:rFonts w:ascii="GHEA Grapalat" w:hAnsi="GHEA Grapalat" w:cs="Sylfaen"/>
                <w:sz w:val="20"/>
                <w:szCs w:val="20"/>
                <w:lang w:val="hy-AM"/>
              </w:rPr>
              <w:t>9</w:t>
            </w:r>
            <w:r w:rsidRPr="00595447">
              <w:rPr>
                <w:rFonts w:ascii="GHEA Grapalat" w:hAnsi="GHEA Grapalat" w:cs="Sylfaen"/>
                <w:sz w:val="20"/>
                <w:szCs w:val="20"/>
              </w:rPr>
              <w:t xml:space="preserve">. </w:t>
            </w:r>
            <w:proofErr w:type="gramStart"/>
            <w:r w:rsidRPr="00595447">
              <w:rPr>
                <w:rFonts w:ascii="GHEA Grapalat" w:hAnsi="GHEA Grapalat" w:cs="Sylfaen"/>
                <w:sz w:val="20"/>
                <w:szCs w:val="20"/>
              </w:rPr>
              <w:t>Շահառու</w:t>
            </w:r>
            <w:r w:rsidRPr="00595447">
              <w:rPr>
                <w:rFonts w:ascii="GHEA Grapalat" w:hAnsi="GHEA Grapalat" w:cs="Sylfaen"/>
                <w:sz w:val="20"/>
                <w:szCs w:val="20"/>
                <w:lang w:val="hy-AM"/>
              </w:rPr>
              <w:t>ի  անվանումը</w:t>
            </w:r>
            <w:proofErr w:type="gramEnd"/>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proofErr w:type="gramStart"/>
            <w:r w:rsidRPr="00595447">
              <w:rPr>
                <w:rFonts w:ascii="GHEA Grapalat" w:hAnsi="GHEA Grapalat" w:cs="Arial"/>
                <w:sz w:val="20"/>
                <w:szCs w:val="20"/>
              </w:rPr>
              <w:t>`</w:t>
            </w:r>
            <w:r>
              <w:rPr>
                <w:rFonts w:ascii="GHEA Grapalat" w:hAnsi="GHEA Grapalat" w:cs="Arial"/>
                <w:sz w:val="20"/>
                <w:szCs w:val="20"/>
              </w:rPr>
              <w:t>”</w:t>
            </w:r>
            <w:proofErr w:type="spellStart"/>
            <w:r>
              <w:rPr>
                <w:rFonts w:ascii="GHEA Grapalat" w:hAnsi="GHEA Grapalat" w:cs="Arial"/>
                <w:sz w:val="20"/>
                <w:szCs w:val="20"/>
              </w:rPr>
              <w:t>Քասախի</w:t>
            </w:r>
            <w:proofErr w:type="spellEnd"/>
            <w:proofErr w:type="gramEnd"/>
            <w:r>
              <w:rPr>
                <w:rFonts w:ascii="GHEA Grapalat" w:hAnsi="GHEA Grapalat" w:cs="Arial"/>
                <w:sz w:val="20"/>
                <w:szCs w:val="20"/>
              </w:rPr>
              <w:t xml:space="preserve"> </w:t>
            </w:r>
            <w:proofErr w:type="spellStart"/>
            <w:proofErr w:type="gramStart"/>
            <w:r>
              <w:rPr>
                <w:rFonts w:ascii="GHEA Grapalat" w:hAnsi="GHEA Grapalat" w:cs="Arial"/>
                <w:sz w:val="20"/>
                <w:szCs w:val="20"/>
              </w:rPr>
              <w:t>Ռ.Գևորգյանի</w:t>
            </w:r>
            <w:proofErr w:type="spellEnd"/>
            <w:proofErr w:type="gramEnd"/>
            <w:r>
              <w:rPr>
                <w:rFonts w:ascii="GHEA Grapalat" w:hAnsi="GHEA Grapalat" w:cs="Arial"/>
                <w:sz w:val="20"/>
                <w:szCs w:val="20"/>
              </w:rPr>
              <w:t xml:space="preserve"> </w:t>
            </w:r>
            <w:proofErr w:type="spellStart"/>
            <w:r>
              <w:rPr>
                <w:rFonts w:ascii="GHEA Grapalat" w:hAnsi="GHEA Grapalat" w:cs="Arial"/>
                <w:sz w:val="20"/>
                <w:szCs w:val="20"/>
              </w:rPr>
              <w:t>անվ</w:t>
            </w:r>
            <w:proofErr w:type="spellEnd"/>
            <w:r>
              <w:rPr>
                <w:rFonts w:ascii="GHEA Grapalat" w:hAnsi="GHEA Grapalat" w:cs="Arial"/>
                <w:sz w:val="20"/>
                <w:szCs w:val="20"/>
              </w:rPr>
              <w:t xml:space="preserve">. </w:t>
            </w:r>
            <w:proofErr w:type="spellStart"/>
            <w:r w:rsidR="00FB5BC3">
              <w:rPr>
                <w:rFonts w:ascii="GHEA Grapalat" w:hAnsi="GHEA Grapalat" w:cs="Arial"/>
                <w:sz w:val="20"/>
                <w:szCs w:val="20"/>
              </w:rPr>
              <w:t>թիվ</w:t>
            </w:r>
            <w:proofErr w:type="spellEnd"/>
            <w:r w:rsidR="00FB5BC3">
              <w:rPr>
                <w:rFonts w:ascii="GHEA Grapalat" w:hAnsi="GHEA Grapalat" w:cs="Arial"/>
                <w:sz w:val="20"/>
                <w:szCs w:val="20"/>
              </w:rPr>
              <w:t xml:space="preserve"> 1 </w:t>
            </w:r>
            <w:proofErr w:type="spellStart"/>
            <w:r w:rsidR="00FB5BC3">
              <w:rPr>
                <w:rFonts w:ascii="GHEA Grapalat" w:hAnsi="GHEA Grapalat" w:cs="Arial"/>
                <w:sz w:val="20"/>
                <w:szCs w:val="20"/>
              </w:rPr>
              <w:t>միջն</w:t>
            </w:r>
            <w:proofErr w:type="spellEnd"/>
            <w:r w:rsidR="00FB5BC3">
              <w:rPr>
                <w:rFonts w:ascii="Microsoft JhengHei" w:eastAsia="Microsoft JhengHei" w:hAnsi="Microsoft JhengHei" w:cs="Microsoft JhengHei" w:hint="eastAsia"/>
                <w:sz w:val="20"/>
                <w:szCs w:val="20"/>
              </w:rPr>
              <w:t>․</w:t>
            </w:r>
            <w:r>
              <w:rPr>
                <w:rFonts w:ascii="GHEA Grapalat" w:hAnsi="GHEA Grapalat" w:cs="Arial"/>
                <w:sz w:val="20"/>
                <w:szCs w:val="20"/>
              </w:rPr>
              <w:t xml:space="preserve">. </w:t>
            </w:r>
            <w:proofErr w:type="spellStart"/>
            <w:r>
              <w:rPr>
                <w:rFonts w:ascii="GHEA Grapalat" w:hAnsi="GHEA Grapalat" w:cs="Arial"/>
                <w:sz w:val="20"/>
                <w:szCs w:val="20"/>
              </w:rPr>
              <w:t>դպրոց</w:t>
            </w:r>
            <w:proofErr w:type="spellEnd"/>
            <w:r>
              <w:rPr>
                <w:rFonts w:ascii="GHEA Grapalat" w:hAnsi="GHEA Grapalat" w:cs="Arial"/>
                <w:sz w:val="20"/>
                <w:szCs w:val="20"/>
              </w:rPr>
              <w:t>» ՊՈԱԿ</w:t>
            </w:r>
          </w:p>
        </w:tc>
      </w:tr>
      <w:tr w:rsidR="00B11D10"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AC6A3D1" w:rsidR="00B11D10" w:rsidRPr="00A71D81" w:rsidRDefault="00B11D10" w:rsidP="00B11D10">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w:t>
            </w:r>
            <w:proofErr w:type="spellStart"/>
            <w:r w:rsidRPr="00595447">
              <w:rPr>
                <w:rFonts w:ascii="GHEA Grapalat" w:hAnsi="GHEA Grapalat" w:cs="Sylfaen"/>
                <w:sz w:val="20"/>
                <w:szCs w:val="20"/>
              </w:rPr>
              <w:t>Շահառուի</w:t>
            </w:r>
            <w:proofErr w:type="spellEnd"/>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B11D10"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10494F6" w:rsidR="00B11D10" w:rsidRPr="00A71D81" w:rsidRDefault="00B11D10" w:rsidP="00B11D10">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xml:space="preserve">. </w:t>
            </w:r>
            <w:proofErr w:type="spellStart"/>
            <w:r w:rsidRPr="00595447">
              <w:rPr>
                <w:rFonts w:ascii="GHEA Grapalat" w:hAnsi="GHEA Grapalat" w:cs="Sylfaen"/>
                <w:sz w:val="20"/>
                <w:szCs w:val="20"/>
              </w:rPr>
              <w:t>Շահառուի</w:t>
            </w:r>
            <w:proofErr w:type="spellEnd"/>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03305485</w:t>
            </w:r>
          </w:p>
        </w:tc>
      </w:tr>
      <w:tr w:rsidR="00B11D10"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946D99C" w:rsidR="00B11D10" w:rsidRPr="00A71D81" w:rsidRDefault="00B11D10" w:rsidP="00B11D10">
            <w:pPr>
              <w:rPr>
                <w:rFonts w:ascii="GHEA Grapalat" w:hAnsi="GHEA Grapalat" w:cs="Arial"/>
                <w:sz w:val="20"/>
                <w:szCs w:val="20"/>
              </w:rPr>
            </w:pPr>
            <w:r w:rsidRPr="00C8654E">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proofErr w:type="spellStart"/>
            <w:r w:rsidRPr="00595447">
              <w:rPr>
                <w:rFonts w:ascii="GHEA Grapalat" w:hAnsi="GHEA Grapalat" w:cs="Sylfaen"/>
                <w:sz w:val="20"/>
                <w:szCs w:val="20"/>
              </w:rPr>
              <w:t>բանկ</w:t>
            </w:r>
            <w:proofErr w:type="spellEnd"/>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sidRPr="00D44FFD">
              <w:rPr>
                <w:rFonts w:ascii="GHEA Grapalat" w:hAnsi="GHEA Grapalat" w:cs="Arial"/>
                <w:sz w:val="20"/>
                <w:lang w:val="pt-BR"/>
              </w:rPr>
              <w:t>ՀՀ ՖՆ Գործառնական վաչություն</w:t>
            </w:r>
          </w:p>
        </w:tc>
      </w:tr>
      <w:tr w:rsidR="00B11D10"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2A49F1C2" w:rsidR="00B11D10" w:rsidRPr="00A71D81" w:rsidRDefault="00B11D10" w:rsidP="00B11D10">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w:t>
            </w:r>
            <w:proofErr w:type="spellStart"/>
            <w:r w:rsidRPr="00595447">
              <w:rPr>
                <w:rFonts w:ascii="GHEA Grapalat" w:hAnsi="GHEA Grapalat" w:cs="Sylfaen"/>
                <w:sz w:val="20"/>
                <w:szCs w:val="20"/>
              </w:rPr>
              <w:t>Շահառուի</w:t>
            </w:r>
            <w:proofErr w:type="spellEnd"/>
            <w:r w:rsidRPr="00595447">
              <w:rPr>
                <w:rFonts w:ascii="GHEA Grapalat" w:hAnsi="GHEA Grapalat" w:cs="Arial"/>
                <w:sz w:val="20"/>
                <w:szCs w:val="20"/>
              </w:rPr>
              <w:t xml:space="preserve"> </w:t>
            </w:r>
            <w:proofErr w:type="spellStart"/>
            <w:r w:rsidRPr="00595447">
              <w:rPr>
                <w:rFonts w:ascii="GHEA Grapalat" w:hAnsi="GHEA Grapalat" w:cs="Sylfaen"/>
                <w:sz w:val="20"/>
                <w:szCs w:val="20"/>
              </w:rPr>
              <w:t>հաշվի</w:t>
            </w:r>
            <w:proofErr w:type="spellEnd"/>
            <w:r w:rsidRPr="00595447">
              <w:rPr>
                <w:rFonts w:ascii="GHEA Grapalat" w:hAnsi="GHEA Grapalat" w:cs="Arial"/>
                <w:sz w:val="20"/>
                <w:szCs w:val="20"/>
              </w:rPr>
              <w:t xml:space="preserve"> </w:t>
            </w:r>
            <w:proofErr w:type="spellStart"/>
            <w:r w:rsidRPr="00595447">
              <w:rPr>
                <w:rFonts w:ascii="GHEA Grapalat" w:hAnsi="GHEA Grapalat" w:cs="Sylfaen"/>
                <w:sz w:val="20"/>
                <w:szCs w:val="20"/>
              </w:rPr>
              <w:t>համարը</w:t>
            </w:r>
            <w:proofErr w:type="spellEnd"/>
            <w:r w:rsidRPr="00595447">
              <w:rPr>
                <w:rFonts w:ascii="GHEA Grapalat" w:hAnsi="GHEA Grapalat" w:cs="Arial"/>
                <w:sz w:val="20"/>
                <w:szCs w:val="20"/>
              </w:rPr>
              <w:t xml:space="preserve"> (</w:t>
            </w:r>
            <w:proofErr w:type="spellStart"/>
            <w:r w:rsidRPr="00595447">
              <w:rPr>
                <w:rFonts w:ascii="GHEA Grapalat" w:hAnsi="GHEA Grapalat" w:cs="Sylfaen"/>
                <w:sz w:val="20"/>
                <w:szCs w:val="20"/>
              </w:rPr>
              <w:t>հշ</w:t>
            </w:r>
            <w:r w:rsidRPr="00595447">
              <w:rPr>
                <w:rFonts w:ascii="GHEA Grapalat" w:hAnsi="GHEA Grapalat" w:cs="Arial"/>
                <w:sz w:val="20"/>
                <w:szCs w:val="20"/>
              </w:rPr>
              <w:t>.N</w:t>
            </w:r>
            <w:proofErr w:type="spellEnd"/>
            <w:r w:rsidRPr="00595447">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2"/>
                <w:lang w:val="pt-BR"/>
              </w:rPr>
              <w:t>900118000224</w:t>
            </w:r>
          </w:p>
        </w:tc>
      </w:tr>
      <w:tr w:rsidR="00B11D10"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48BF137B" w:rsidR="00B11D10" w:rsidRPr="00A71D81" w:rsidRDefault="00B11D10" w:rsidP="00B11D10">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w:t>
            </w:r>
            <w:proofErr w:type="spellStart"/>
            <w:r w:rsidRPr="00A71D81">
              <w:rPr>
                <w:rFonts w:ascii="GHEA Grapalat" w:hAnsi="GHEA Grapalat" w:cs="Sylfaen"/>
                <w:sz w:val="20"/>
                <w:szCs w:val="20"/>
              </w:rPr>
              <w:t>Գումարը</w:t>
            </w:r>
            <w:proofErr w:type="spellEnd"/>
            <w:r w:rsidRPr="00A71D81">
              <w:rPr>
                <w:rFonts w:ascii="GHEA Grapalat" w:hAnsi="GHEA Grapalat" w:cs="Arial"/>
                <w:sz w:val="20"/>
                <w:szCs w:val="20"/>
              </w:rPr>
              <w:t xml:space="preserve"> </w:t>
            </w:r>
            <w:r w:rsidRPr="00A71D81">
              <w:rPr>
                <w:rFonts w:ascii="GHEA Grapalat" w:hAnsi="GHEA Grapalat" w:cs="Arial"/>
                <w:sz w:val="20"/>
                <w:szCs w:val="20"/>
                <w:lang w:val="ru-RU"/>
              </w:rPr>
              <w:t>(</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թվերով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Sylfaen"/>
                <w:sz w:val="20"/>
                <w:szCs w:val="20"/>
              </w:rPr>
              <w:t>)</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w:t>
            </w:r>
            <w:proofErr w:type="spellStart"/>
            <w:r w:rsidRPr="00A71D81">
              <w:rPr>
                <w:rFonts w:ascii="GHEA Grapalat" w:hAnsi="GHEA Grapalat" w:cs="Sylfaen"/>
                <w:sz w:val="20"/>
                <w:szCs w:val="20"/>
              </w:rPr>
              <w:t>Արժույթը</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բառերով</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կոդով</w:t>
            </w:r>
            <w:proofErr w:type="spellEnd"/>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w:t>
            </w:r>
            <w:proofErr w:type="spellStart"/>
            <w:r w:rsidRPr="00A71D81">
              <w:rPr>
                <w:rFonts w:ascii="GHEA Grapalat" w:hAnsi="GHEA Grapalat" w:cs="Sylfaen"/>
                <w:sz w:val="20"/>
                <w:szCs w:val="20"/>
              </w:rPr>
              <w:t>Գործարքի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վճարման</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նպատակը</w:t>
            </w:r>
            <w:proofErr w:type="spellEnd"/>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w:t>
            </w:r>
            <w:proofErr w:type="spellStart"/>
            <w:r w:rsidRPr="00A71D81">
              <w:rPr>
                <w:rFonts w:ascii="GHEA Grapalat" w:hAnsi="GHEA Grapalat" w:cs="Sylfaen"/>
                <w:bCs/>
                <w:i/>
                <w:sz w:val="20"/>
                <w:szCs w:val="20"/>
              </w:rPr>
              <w:t>ապահովմ</w:t>
            </w:r>
            <w:proofErr w:type="spellEnd"/>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proofErr w:type="spellStart"/>
            <w:r w:rsidRPr="00A71D81">
              <w:rPr>
                <w:rFonts w:ascii="GHEA Grapalat" w:hAnsi="GHEA Grapalat" w:cs="Sylfaen"/>
                <w:sz w:val="20"/>
                <w:szCs w:val="20"/>
              </w:rPr>
              <w:t>այմանագրի</w:t>
            </w:r>
            <w:proofErr w:type="spellEnd"/>
            <w:r w:rsidRPr="00A71D81">
              <w:rPr>
                <w:rFonts w:ascii="GHEA Grapalat" w:hAnsi="GHEA Grapalat" w:cs="Sylfaen"/>
                <w:sz w:val="20"/>
                <w:szCs w:val="20"/>
              </w:rPr>
              <w:t xml:space="preserve">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ծածկագիրը</w:t>
            </w:r>
            <w:proofErr w:type="spellEnd"/>
            <w:proofErr w:type="gramEnd"/>
            <w:r w:rsidRPr="00A71D81">
              <w:rPr>
                <w:rFonts w:ascii="GHEA Grapalat" w:hAnsi="GHEA Grapalat" w:cs="Arial"/>
                <w:sz w:val="20"/>
                <w:szCs w:val="20"/>
                <w:lang w:val="hy-AM"/>
              </w:rPr>
              <w:t xml:space="preserve"> որի հիման վրա կատարվում </w:t>
            </w:r>
            <w:proofErr w:type="gramStart"/>
            <w:r w:rsidRPr="00A71D81">
              <w:rPr>
                <w:rFonts w:ascii="GHEA Grapalat" w:hAnsi="GHEA Grapalat" w:cs="Arial"/>
                <w:sz w:val="20"/>
                <w:szCs w:val="20"/>
                <w:lang w:val="hy-AM"/>
              </w:rPr>
              <w:t>է  գանձումը</w:t>
            </w:r>
            <w:proofErr w:type="gramEnd"/>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proofErr w:type="spellStart"/>
            <w:r w:rsidRPr="00A71D81">
              <w:rPr>
                <w:rFonts w:ascii="GHEA Grapalat" w:hAnsi="GHEA Grapalat" w:cs="Sylfaen"/>
                <w:sz w:val="20"/>
                <w:szCs w:val="20"/>
              </w:rPr>
              <w:t>էջ</w:t>
            </w:r>
            <w:proofErr w:type="spellEnd"/>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 xml:space="preserve">ա. </w:t>
            </w:r>
            <w:proofErr w:type="spellStart"/>
            <w:r w:rsidRPr="00A71D81">
              <w:rPr>
                <w:rFonts w:ascii="GHEA Grapalat" w:hAnsi="GHEA Grapalat" w:cs="Sylfaen"/>
                <w:sz w:val="20"/>
                <w:szCs w:val="20"/>
              </w:rPr>
              <w:t>Շահառուի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proofErr w:type="spellStart"/>
            <w:r w:rsidRPr="00A71D81">
              <w:rPr>
                <w:rFonts w:ascii="GHEA Grapalat" w:hAnsi="GHEA Grapalat" w:cs="Sylfaen"/>
                <w:sz w:val="20"/>
                <w:szCs w:val="20"/>
              </w:rPr>
              <w:t>Վճարողի</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ստորագրությունները</w:t>
            </w:r>
            <w:proofErr w:type="spellEnd"/>
            <w:r w:rsidRPr="00A71D81">
              <w:rPr>
                <w:rFonts w:ascii="GHEA Grapalat" w:hAnsi="GHEA Grapalat" w:cs="Sylfaen"/>
                <w:sz w:val="20"/>
                <w:szCs w:val="20"/>
              </w:rPr>
              <w:t>`</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ստորագրություն</w:t>
            </w:r>
            <w:proofErr w:type="spellEnd"/>
            <w:r w:rsidRPr="00A71D81">
              <w:rPr>
                <w:rFonts w:ascii="GHEA Grapalat" w:hAnsi="GHEA Grapalat" w:cs="Sylfaen"/>
                <w:sz w:val="20"/>
                <w:szCs w:val="20"/>
              </w:rPr>
              <w:t>/</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w:t>
            </w:r>
            <w:proofErr w:type="spellStart"/>
            <w:r w:rsidRPr="00A71D81">
              <w:rPr>
                <w:rFonts w:ascii="GHEA Grapalat" w:hAnsi="GHEA Grapalat" w:cs="Sylfaen"/>
                <w:sz w:val="20"/>
                <w:szCs w:val="20"/>
              </w:rPr>
              <w:t>Կատարման</w:t>
            </w:r>
            <w:proofErr w:type="spellEnd"/>
            <w:proofErr w:type="gram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ամսաթիվը</w:t>
            </w:r>
            <w:proofErr w:type="spellEnd"/>
            <w:r w:rsidRPr="00A71D81">
              <w:rPr>
                <w:rFonts w:ascii="GHEA Grapalat" w:hAnsi="GHEA Grapalat" w:cs="Sylfaen"/>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w:t>
            </w:r>
            <w:proofErr w:type="spellStart"/>
            <w:r w:rsidRPr="00A71D81">
              <w:rPr>
                <w:rFonts w:ascii="GHEA Grapalat" w:hAnsi="GHEA Grapalat"/>
                <w:b/>
                <w:sz w:val="20"/>
                <w:szCs w:val="20"/>
              </w:rPr>
              <w:t>Վճարման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պահանջագիր</w:t>
            </w:r>
            <w:proofErr w:type="spellEnd"/>
            <w:r w:rsidRPr="00A71D81">
              <w:rPr>
                <w:rFonts w:ascii="GHEA Grapalat" w:hAnsi="GHEA Grapalat"/>
                <w:b/>
                <w:sz w:val="20"/>
                <w:szCs w:val="20"/>
              </w:rPr>
              <w:t xml:space="preserve">&gt;&gt; </w:t>
            </w:r>
            <w:proofErr w:type="spellStart"/>
            <w:r w:rsidRPr="00A71D81">
              <w:rPr>
                <w:rFonts w:ascii="GHEA Grapalat" w:hAnsi="GHEA Grapalat"/>
                <w:b/>
                <w:sz w:val="20"/>
                <w:szCs w:val="20"/>
              </w:rPr>
              <w:t>փաստաթղթի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Նշված</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դաշտի</w:t>
            </w:r>
            <w:proofErr w:type="spellEnd"/>
            <w:r w:rsidRPr="00A71D81">
              <w:rPr>
                <w:rFonts w:ascii="GHEA Grapalat" w:hAnsi="GHEA Grapalat"/>
                <w:b/>
                <w:sz w:val="20"/>
                <w:szCs w:val="20"/>
              </w:rPr>
              <w:t>/</w:t>
            </w:r>
          </w:p>
          <w:p w14:paraId="385CDB9A" w14:textId="77777777" w:rsidR="00334B2F" w:rsidRPr="00A71D81" w:rsidRDefault="00334B2F" w:rsidP="00CB0ADE">
            <w:pPr>
              <w:jc w:val="center"/>
              <w:rPr>
                <w:rFonts w:ascii="GHEA Grapalat" w:hAnsi="GHEA Grapalat"/>
                <w:b/>
                <w:sz w:val="20"/>
                <w:szCs w:val="20"/>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առկայությունը</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proofErr w:type="spellStart"/>
            <w:r w:rsidRPr="00A71D81">
              <w:rPr>
                <w:rFonts w:ascii="GHEA Grapalat" w:hAnsi="GHEA Grapalat"/>
                <w:b/>
                <w:sz w:val="20"/>
                <w:szCs w:val="20"/>
              </w:rPr>
              <w:t>Վավերապայմանի</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լրացման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պահանջը</w:t>
            </w:r>
            <w:proofErr w:type="spellEnd"/>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Վավերապայմանը</w:t>
            </w:r>
            <w:proofErr w:type="spellEnd"/>
          </w:p>
          <w:p w14:paraId="021D2B6C"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լրացնող</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կողմը</w:t>
            </w:r>
            <w:proofErr w:type="spellEnd"/>
            <w:r w:rsidRPr="00A71D81">
              <w:rPr>
                <w:rFonts w:ascii="GHEA Grapalat" w:hAnsi="GHEA Grapalat"/>
                <w:b/>
                <w:sz w:val="20"/>
                <w:szCs w:val="20"/>
              </w:rPr>
              <w:t xml:space="preserve">` </w:t>
            </w:r>
          </w:p>
          <w:p w14:paraId="34176E4E" w14:textId="77777777" w:rsidR="00334B2F" w:rsidRPr="00A71D81" w:rsidRDefault="00334B2F" w:rsidP="00CB0ADE">
            <w:pPr>
              <w:ind w:left="-588" w:firstLine="588"/>
              <w:jc w:val="center"/>
              <w:rPr>
                <w:rFonts w:ascii="GHEA Grapalat" w:hAnsi="GHEA Grapalat"/>
                <w:b/>
                <w:sz w:val="20"/>
                <w:szCs w:val="20"/>
              </w:rPr>
            </w:pPr>
            <w:proofErr w:type="spellStart"/>
            <w:r w:rsidRPr="00A71D81">
              <w:rPr>
                <w:rFonts w:ascii="GHEA Grapalat" w:hAnsi="GHEA Grapalat"/>
                <w:b/>
                <w:sz w:val="20"/>
                <w:szCs w:val="20"/>
              </w:rPr>
              <w:t>շահառուն</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կամ</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վճարողը</w:t>
            </w:r>
            <w:proofErr w:type="spellEnd"/>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օրը</w:t>
            </w:r>
            <w:proofErr w:type="spellEnd"/>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FAB2C1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ազգանունը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կամ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իրավաբանական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r w:rsidRPr="00A71D81">
              <w:rPr>
                <w:rFonts w:ascii="GHEA Grapalat" w:hAnsi="GHEA Grapalat"/>
                <w:sz w:val="20"/>
                <w:szCs w:val="20"/>
              </w:rPr>
              <w:t xml:space="preserve"> է: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r w:rsidRPr="00A71D81">
              <w:rPr>
                <w:rFonts w:ascii="GHEA Grapalat" w:hAnsi="GHEA Grapalat"/>
                <w:sz w:val="20"/>
                <w:szCs w:val="20"/>
              </w:rPr>
              <w:t>:</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բանկը</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6C6EBF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կազմակերպությունում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գանձվի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0B56F6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56CB4C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ֆիզիկական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w:t>
            </w:r>
            <w:proofErr w:type="spellEnd"/>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6F7B0AB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անձի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վճարումը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ստացողի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Նշվում </w:t>
            </w:r>
            <w:proofErr w:type="spellStart"/>
            <w:r w:rsidRPr="00A71D81">
              <w:rPr>
                <w:rFonts w:ascii="GHEA Grapalat" w:hAnsi="GHEA Grapalat"/>
                <w:sz w:val="20"/>
                <w:szCs w:val="20"/>
              </w:rPr>
              <w:t>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նաև</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այլ</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ըստ</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461A41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Հայաստանի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Հանրապետության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նորմատիվ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իրավական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ակտերով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սահմանված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դեպքերում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երբ</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հանդիսանում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հաշվառված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հարկատու</w:t>
            </w:r>
            <w:proofErr w:type="spellEnd"/>
            <w:r w:rsidRPr="00A71D81">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անվանումը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35A3F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այն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բանկային</w:t>
            </w:r>
            <w:proofErr w:type="spellEnd"/>
            <w:r w:rsidRPr="00A71D81">
              <w:rPr>
                <w:rFonts w:ascii="GHEA Grapalat" w:hAnsi="GHEA Grapalat"/>
                <w:sz w:val="20"/>
                <w:szCs w:val="20"/>
              </w:rPr>
              <w:t xml:space="preserve"> (</w:t>
            </w:r>
            <w:r w:rsidRPr="00A71D81">
              <w:rPr>
                <w:rFonts w:ascii="GHEA Grapalat" w:hAnsi="GHEA Grapalat"/>
                <w:sz w:val="20"/>
                <w:szCs w:val="20"/>
                <w:lang w:val="hy-AM"/>
              </w:rPr>
              <w:t>գանձապետական</w:t>
            </w:r>
            <w:r w:rsidRPr="00A71D81">
              <w:rPr>
                <w:rFonts w:ascii="GHEA Grapalat" w:hAnsi="GHEA Grapalat"/>
                <w:sz w:val="20"/>
                <w:szCs w:val="20"/>
              </w:rPr>
              <w:t xml:space="preserve">) </w:t>
            </w:r>
            <w:proofErr w:type="spellStart"/>
            <w:r w:rsidRPr="00A71D81">
              <w:rPr>
                <w:rFonts w:ascii="GHEA Grapalat" w:hAnsi="GHEA Grapalat"/>
                <w:sz w:val="20"/>
                <w:szCs w:val="20"/>
              </w:rPr>
              <w:t>հաշվի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փոխանցվեն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նախապես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հրավերով</w:t>
            </w:r>
            <w:proofErr w:type="spellEnd"/>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գումարը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թվերով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94A3E6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ենթակա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tc>
      </w:tr>
      <w:tr w:rsidR="00334B2F" w:rsidRPr="00EC439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արժույթը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բառերով</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կոդով</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EC439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գործարքի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3DA430F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գումարի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գանձման</w:t>
            </w:r>
            <w:proofErr w:type="spellEnd"/>
            <w:r w:rsidRPr="00A71D81">
              <w:rPr>
                <w:rFonts w:ascii="GHEA Grapalat" w:hAnsi="GHEA Grapalat"/>
                <w:sz w:val="20"/>
                <w:szCs w:val="20"/>
              </w:rPr>
              <w:t xml:space="preserve"> և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տվյալները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վրա</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ներկայացնում</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բանկին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հիմք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հանդիսացող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պայմանագրի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համարը</w:t>
            </w:r>
            <w:proofErr w:type="spellEnd"/>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w:t>
            </w:r>
            <w:proofErr w:type="spellStart"/>
            <w:r w:rsidRPr="00A71D81">
              <w:rPr>
                <w:rFonts w:ascii="GHEA Grapalat" w:hAnsi="GHEA Grapalat"/>
                <w:sz w:val="20"/>
                <w:szCs w:val="20"/>
              </w:rPr>
              <w:t>գնման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ընթացակարգի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ծածկագիրը</w:t>
            </w:r>
            <w:proofErr w:type="spellEnd"/>
            <w:r w:rsidRPr="00A71D81">
              <w:rPr>
                <w:rFonts w:ascii="GHEA Grapalat" w:hAnsi="GHEA Grapalat" w:cs="Arial"/>
                <w:sz w:val="20"/>
                <w:szCs w:val="20"/>
                <w:lang w:val="hy-AM"/>
              </w:rPr>
              <w:t xml:space="preserve"> ըստ տուժանքի </w:t>
            </w:r>
            <w:r w:rsidRPr="00A71D81">
              <w:rPr>
                <w:rFonts w:ascii="GHEA Grapalat" w:hAnsi="GHEA Grapalat" w:cs="Arial"/>
                <w:sz w:val="20"/>
                <w:szCs w:val="20"/>
                <w:lang w:val="hy-AM"/>
              </w:rPr>
              <w:lastRenderedPageBreak/>
              <w:t>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լրացվում</w:t>
            </w:r>
            <w:proofErr w:type="spellEnd"/>
            <w:r w:rsidRPr="00A71D81">
              <w:rPr>
                <w:rFonts w:ascii="GHEA Grapalat" w:hAnsi="GHEA Grapalat"/>
                <w:sz w:val="20"/>
                <w:szCs w:val="20"/>
              </w:rPr>
              <w:t xml:space="preserve"> է </w:t>
            </w:r>
            <w:r w:rsidRPr="00A71D81">
              <w:rPr>
                <w:rFonts w:ascii="GHEA Grapalat" w:hAnsi="GHEA Grapalat"/>
                <w:sz w:val="20"/>
                <w:szCs w:val="20"/>
                <w:lang w:val="hy-AM"/>
              </w:rPr>
              <w:t>շահառու</w:t>
            </w:r>
            <w:r w:rsidRPr="00A71D81">
              <w:rPr>
                <w:rFonts w:ascii="GHEA Grapalat" w:hAnsi="GHEA Grapalat"/>
                <w:sz w:val="20"/>
                <w:szCs w:val="20"/>
              </w:rPr>
              <w:t xml:space="preserve">ի </w:t>
            </w:r>
            <w:proofErr w:type="spellStart"/>
            <w:r w:rsidRPr="00A71D81">
              <w:rPr>
                <w:rFonts w:ascii="GHEA Grapalat" w:hAnsi="GHEA Grapalat"/>
                <w:sz w:val="20"/>
                <w:szCs w:val="20"/>
              </w:rPr>
              <w:t>կողմից</w:t>
            </w:r>
            <w:proofErr w:type="spellEnd"/>
          </w:p>
        </w:tc>
      </w:tr>
      <w:tr w:rsidR="00334B2F" w:rsidRPr="00EC439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proofErr w:type="spellStart"/>
            <w:r w:rsidRPr="00A71D81">
              <w:rPr>
                <w:rFonts w:ascii="GHEA Grapalat" w:hAnsi="GHEA Grapalat"/>
                <w:sz w:val="20"/>
                <w:szCs w:val="20"/>
              </w:rPr>
              <w:t>պարտադիր</w:t>
            </w:r>
            <w:proofErr w:type="spellEnd"/>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առդիր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1BA60A7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ներկայացված</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փաստաթղթերի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էջերի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քանակը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որոնք</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պետք</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տրամադրվեն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lang w:val="hy-AM"/>
              </w:rPr>
              <w:t xml:space="preserve"> </w:t>
            </w:r>
            <w:proofErr w:type="spellStart"/>
            <w:r w:rsidRPr="00A71D81">
              <w:rPr>
                <w:rFonts w:ascii="GHEA Grapalat" w:hAnsi="GHEA Grapalat"/>
                <w:sz w:val="20"/>
                <w:szCs w:val="20"/>
              </w:rPr>
              <w:t>կողմից</w:t>
            </w:r>
            <w:proofErr w:type="spellEnd"/>
          </w:p>
        </w:tc>
      </w:tr>
      <w:tr w:rsidR="00334B2F" w:rsidRPr="00EC439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A8FA466"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այս</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դաշտը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լրացվում</w:t>
            </w:r>
            <w:proofErr w:type="spellEnd"/>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w:t>
            </w:r>
            <w:proofErr w:type="spellStart"/>
            <w:r w:rsidRPr="00A71D81">
              <w:rPr>
                <w:rFonts w:ascii="GHEA Grapalat" w:hAnsi="GHEA Grapalat"/>
                <w:sz w:val="20"/>
                <w:szCs w:val="20"/>
              </w:rPr>
              <w:t>եթե</w:t>
            </w:r>
            <w:proofErr w:type="spellEnd"/>
            <w:r w:rsidRPr="00A71D81">
              <w:rPr>
                <w:rFonts w:ascii="GHEA Grapalat" w:hAnsi="GHEA Grapalat"/>
                <w:sz w:val="20"/>
                <w:szCs w:val="20"/>
              </w:rPr>
              <w:t xml:space="preserve">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proofErr w:type="spellStart"/>
            <w:r w:rsidRPr="00A71D81">
              <w:rPr>
                <w:rFonts w:ascii="GHEA Grapalat" w:hAnsi="GHEA Grapalat"/>
                <w:sz w:val="20"/>
                <w:szCs w:val="20"/>
              </w:rPr>
              <w:t>վճարող</w:t>
            </w:r>
            <w:proofErr w:type="spellEnd"/>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EC439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2A9B1D5C"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լրացվում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բանկ</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ստորագրվում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
          <w:p w14:paraId="3D984C8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կնիքի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առկայության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կնքվում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շահառուի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5FE02F2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w:t>
            </w:r>
            <w:r w:rsidRPr="00A71D81">
              <w:rPr>
                <w:rFonts w:ascii="GHEA Grapalat" w:hAnsi="GHEA Grapalat"/>
                <w:sz w:val="20"/>
                <w:szCs w:val="20"/>
              </w:rPr>
              <w:lastRenderedPageBreak/>
              <w:t>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r w:rsidRPr="00A71D81">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2D87EC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lastRenderedPageBreak/>
              <w:t>կազմակերպության</w:t>
            </w:r>
            <w:proofErr w:type="spellEnd"/>
            <w:r w:rsidRPr="00A71D81">
              <w:rPr>
                <w:rFonts w:ascii="GHEA Grapalat" w:hAnsi="GHEA Grapalat"/>
                <w:sz w:val="20"/>
                <w:szCs w:val="20"/>
                <w:lang w:val="hy-AM"/>
              </w:rPr>
              <w:t>ը</w:t>
            </w:r>
            <w:r w:rsidRPr="00A71D81">
              <w:rPr>
                <w:rFonts w:ascii="GHEA Grapalat" w:hAnsi="GHEA Grapalat"/>
                <w:sz w:val="20"/>
                <w:szCs w:val="20"/>
              </w:rPr>
              <w:t xml:space="preserve">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լի</w:t>
            </w:r>
            <w:proofErr w:type="spellStart"/>
            <w:r w:rsidRPr="00A71D81">
              <w:rPr>
                <w:rFonts w:ascii="GHEA Grapalat" w:hAnsi="GHEA Grapalat"/>
                <w:sz w:val="20"/>
                <w:szCs w:val="20"/>
              </w:rPr>
              <w:t>նելու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p w14:paraId="464C219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վճարողին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կողմից</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նշվում</w:t>
            </w:r>
            <w:proofErr w:type="spellEnd"/>
            <w:r w:rsidRPr="00A71D81">
              <w:rPr>
                <w:rFonts w:ascii="GHEA Grapalat" w:hAnsi="GHEA Grapalat"/>
                <w:sz w:val="20"/>
                <w:szCs w:val="20"/>
              </w:rPr>
              <w:t xml:space="preserve"> է </w:t>
            </w:r>
            <w:proofErr w:type="spellStart"/>
            <w:r w:rsidRPr="00A71D81">
              <w:rPr>
                <w:rFonts w:ascii="GHEA Grapalat" w:hAnsi="GHEA Grapalat"/>
                <w:sz w:val="20"/>
                <w:szCs w:val="20"/>
              </w:rPr>
              <w:t>պահանջագրի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կատարման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ոչ</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պարտադիր</w:t>
            </w:r>
            <w:proofErr w:type="spellEnd"/>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շահառուին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lang w:val="hy-AM"/>
              </w:rPr>
              <w:t xml:space="preserve">ը </w:t>
            </w:r>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proofErr w:type="spellStart"/>
            <w:r w:rsidRPr="00A71D81">
              <w:rPr>
                <w:rFonts w:ascii="GHEA Grapalat" w:hAnsi="GHEA Grapalat"/>
                <w:sz w:val="20"/>
                <w:szCs w:val="20"/>
              </w:rPr>
              <w:t>աշխատակցի</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ստորագրությունը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մասնաճյուղի</w:t>
            </w:r>
            <w:proofErr w:type="spellEnd"/>
            <w:r w:rsidRPr="00A71D81">
              <w:rPr>
                <w:rFonts w:ascii="GHEA Grapalat" w:hAnsi="GHEA Grapalat"/>
                <w:sz w:val="20"/>
                <w:szCs w:val="20"/>
              </w:rPr>
              <w:t xml:space="preserve">) </w:t>
            </w:r>
            <w:r w:rsidRPr="00A71D81">
              <w:rPr>
                <w:rFonts w:ascii="GHEA Grapalat" w:hAnsi="GHEA Grapalat"/>
                <w:sz w:val="20"/>
                <w:szCs w:val="20"/>
                <w:lang w:val="hy-AM"/>
              </w:rPr>
              <w:t>դրոշմա</w:t>
            </w:r>
            <w:proofErr w:type="spellStart"/>
            <w:r w:rsidRPr="00A71D81">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շահառռւին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սպասարկող</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ֆինանսական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կազմակերպության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ամսաթիվը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ժամը</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proofErr w:type="spellStart"/>
            <w:r w:rsidRPr="00A71D81">
              <w:rPr>
                <w:rFonts w:ascii="GHEA Grapalat" w:hAnsi="GHEA Grapalat"/>
                <w:sz w:val="20"/>
                <w:szCs w:val="20"/>
              </w:rPr>
              <w:t>պարտադիր</w:t>
            </w:r>
            <w:proofErr w:type="spellEnd"/>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proofErr w:type="spellStart"/>
            <w:r w:rsidRPr="00A71D81">
              <w:rPr>
                <w:rFonts w:ascii="GHEA Grapalat" w:hAnsi="GHEA Grapalat"/>
                <w:sz w:val="20"/>
                <w:szCs w:val="20"/>
              </w:rPr>
              <w:t>վճարման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պահանջագիրը</w:t>
            </w:r>
            <w:proofErr w:type="spellEnd"/>
            <w:r w:rsidRPr="00A71D81">
              <w:rPr>
                <w:rFonts w:ascii="GHEA Grapalat" w:hAnsi="GHEA Grapalat"/>
                <w:sz w:val="20"/>
                <w:szCs w:val="20"/>
              </w:rPr>
              <w:t xml:space="preserve"> </w:t>
            </w:r>
            <w:r w:rsidRPr="00A71D81">
              <w:rPr>
                <w:rFonts w:ascii="GHEA Grapalat" w:hAnsi="GHEA Grapalat"/>
                <w:sz w:val="20"/>
                <w:szCs w:val="20"/>
                <w:lang w:val="hy-AM"/>
              </w:rPr>
              <w:t xml:space="preserve">վերջինիս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w:t>
            </w:r>
            <w:proofErr w:type="spellStart"/>
            <w:r w:rsidRPr="00A71D81">
              <w:rPr>
                <w:rFonts w:ascii="GHEA Grapalat" w:hAnsi="GHEA Grapalat"/>
                <w:sz w:val="20"/>
                <w:szCs w:val="20"/>
              </w:rPr>
              <w:t>ելու</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դեպքում</w:t>
            </w:r>
            <w:proofErr w:type="spellEnd"/>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proofErr w:type="spellStart"/>
            <w:r w:rsidRPr="00A71D81">
              <w:rPr>
                <w:rFonts w:ascii="GHEA Grapalat" w:hAnsi="GHEA Grapalat"/>
                <w:sz w:val="20"/>
                <w:szCs w:val="20"/>
              </w:rPr>
              <w:t>թղթային</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եղանակով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ներկայաց</w:t>
            </w:r>
            <w:proofErr w:type="spellEnd"/>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79D560C6" w14:textId="77777777" w:rsidR="007C5D06" w:rsidRDefault="00334B2F" w:rsidP="007C5D06">
      <w:pPr>
        <w:pStyle w:val="31"/>
        <w:spacing w:line="240" w:lineRule="auto"/>
        <w:jc w:val="right"/>
        <w:rPr>
          <w:rFonts w:ascii="GHEA Grapalat" w:hAnsi="GHEA Grapalat"/>
          <w:b/>
        </w:rPr>
      </w:pPr>
      <w:r w:rsidRPr="00A71D81">
        <w:rPr>
          <w:rFonts w:ascii="GHEA Grapalat" w:hAnsi="GHEA Grapalat"/>
          <w:b/>
          <w:lang w:val="hy-AM"/>
        </w:rPr>
        <w:br w:type="page"/>
      </w:r>
    </w:p>
    <w:p w14:paraId="1DCAF9F6" w14:textId="77777777" w:rsidR="007C5D06" w:rsidRDefault="007C5D06" w:rsidP="007C5D06">
      <w:pPr>
        <w:pStyle w:val="31"/>
        <w:spacing w:line="240" w:lineRule="auto"/>
        <w:jc w:val="right"/>
        <w:rPr>
          <w:rFonts w:ascii="GHEA Grapalat" w:hAnsi="GHEA Grapalat"/>
          <w:b/>
        </w:rPr>
      </w:pPr>
    </w:p>
    <w:p w14:paraId="31895B4D" w14:textId="09EE80AC" w:rsidR="00CB5EFD" w:rsidRPr="00A71D81" w:rsidRDefault="007C5D06" w:rsidP="007C5D06">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 </w:t>
      </w:r>
    </w:p>
    <w:p w14:paraId="7D8064A6" w14:textId="77777777" w:rsidR="00CB5EFD" w:rsidRPr="00A71D81" w:rsidRDefault="00CB5EFD" w:rsidP="00383BC3">
      <w:pPr>
        <w:ind w:left="-66"/>
        <w:jc w:val="center"/>
        <w:rPr>
          <w:rFonts w:ascii="GHEA Grapalat" w:hAnsi="GHEA Grapalat" w:cs="Sylfaen"/>
          <w:b/>
          <w:lang w:val="hy-AM"/>
        </w:rPr>
      </w:pPr>
    </w:p>
    <w:p w14:paraId="41A21FAD" w14:textId="77777777" w:rsidR="00CB5EFD" w:rsidRPr="00A71D81" w:rsidRDefault="00CB5EFD" w:rsidP="00383BC3">
      <w:pPr>
        <w:ind w:left="-66"/>
        <w:jc w:val="center"/>
        <w:rPr>
          <w:rFonts w:ascii="GHEA Grapalat" w:hAnsi="GHEA Grapalat" w:cs="Sylfaen"/>
          <w:b/>
          <w:lang w:val="hy-AM"/>
        </w:rPr>
      </w:pPr>
    </w:p>
    <w:p w14:paraId="03A614EE" w14:textId="77777777" w:rsidR="00CB5EFD" w:rsidRPr="00A71D81" w:rsidRDefault="00CB5EFD" w:rsidP="00383BC3">
      <w:pPr>
        <w:ind w:left="-66"/>
        <w:jc w:val="center"/>
        <w:rPr>
          <w:rFonts w:ascii="GHEA Grapalat" w:hAnsi="GHEA Grapalat" w:cs="Sylfaen"/>
          <w:b/>
          <w:lang w:val="hy-AM"/>
        </w:rPr>
      </w:pPr>
    </w:p>
    <w:p w14:paraId="157DA337" w14:textId="77777777" w:rsidR="00CB5EFD" w:rsidRPr="00A71D81" w:rsidRDefault="00CB5EFD" w:rsidP="00383BC3">
      <w:pPr>
        <w:ind w:left="-66"/>
        <w:jc w:val="center"/>
        <w:rPr>
          <w:rFonts w:ascii="GHEA Grapalat" w:hAnsi="GHEA Grapalat" w:cs="Sylfaen"/>
          <w:b/>
          <w:lang w:val="hy-AM"/>
        </w:rPr>
      </w:pPr>
    </w:p>
    <w:p w14:paraId="0FEB23AA" w14:textId="77777777" w:rsidR="00CB5EFD" w:rsidRPr="00A71D81" w:rsidRDefault="00CB5EFD" w:rsidP="00383BC3">
      <w:pPr>
        <w:ind w:left="-66"/>
        <w:jc w:val="center"/>
        <w:rPr>
          <w:rFonts w:ascii="GHEA Grapalat" w:hAnsi="GHEA Grapalat" w:cs="Sylfaen"/>
          <w:b/>
          <w:lang w:val="hy-AM"/>
        </w:rPr>
      </w:pPr>
    </w:p>
    <w:p w14:paraId="4AC3EA74" w14:textId="77777777" w:rsidR="00CB5EFD" w:rsidRPr="00A71D81" w:rsidRDefault="00CB5EFD" w:rsidP="00383BC3">
      <w:pPr>
        <w:ind w:left="-66"/>
        <w:jc w:val="center"/>
        <w:rPr>
          <w:rFonts w:ascii="GHEA Grapalat" w:hAnsi="GHEA Grapalat" w:cs="Sylfaen"/>
          <w:b/>
          <w:lang w:val="hy-AM"/>
        </w:rPr>
      </w:pPr>
    </w:p>
    <w:p w14:paraId="590638BC" w14:textId="77777777" w:rsidR="00CB5EFD" w:rsidRPr="00A71D81" w:rsidRDefault="00CB5EFD" w:rsidP="00383BC3">
      <w:pPr>
        <w:ind w:left="-66"/>
        <w:jc w:val="center"/>
        <w:rPr>
          <w:rFonts w:ascii="GHEA Grapalat" w:hAnsi="GHEA Grapalat" w:cs="Sylfaen"/>
          <w:b/>
          <w:lang w:val="hy-AM"/>
        </w:rPr>
      </w:pPr>
    </w:p>
    <w:p w14:paraId="5EBB60E8" w14:textId="77777777" w:rsidR="00CB5EFD" w:rsidRPr="00A71D81" w:rsidRDefault="00CB5EFD" w:rsidP="00383BC3">
      <w:pPr>
        <w:ind w:left="-66"/>
        <w:jc w:val="center"/>
        <w:rPr>
          <w:rFonts w:ascii="GHEA Grapalat" w:hAnsi="GHEA Grapalat" w:cs="Sylfaen"/>
          <w:b/>
          <w:lang w:val="hy-AM"/>
        </w:rPr>
      </w:pPr>
    </w:p>
    <w:p w14:paraId="5581919A" w14:textId="77777777" w:rsidR="00CB5EFD" w:rsidRPr="00A71D81" w:rsidRDefault="00CB5EFD" w:rsidP="00383BC3">
      <w:pPr>
        <w:ind w:left="-66"/>
        <w:jc w:val="center"/>
        <w:rPr>
          <w:rFonts w:ascii="GHEA Grapalat" w:hAnsi="GHEA Grapalat" w:cs="Sylfaen"/>
          <w:b/>
          <w:lang w:val="hy-AM"/>
        </w:rPr>
      </w:pPr>
    </w:p>
    <w:p w14:paraId="66BB9B4F" w14:textId="77777777" w:rsidR="00CB5EFD" w:rsidRPr="00A71D81" w:rsidRDefault="00CB5EFD" w:rsidP="00383BC3">
      <w:pPr>
        <w:ind w:left="-66"/>
        <w:jc w:val="center"/>
        <w:rPr>
          <w:rFonts w:ascii="GHEA Grapalat" w:hAnsi="GHEA Grapalat" w:cs="Sylfaen"/>
          <w:b/>
          <w:lang w:val="hy-AM"/>
        </w:rPr>
      </w:pPr>
    </w:p>
    <w:p w14:paraId="464201C9" w14:textId="77777777" w:rsidR="00CB5EFD" w:rsidRPr="00A71D81" w:rsidRDefault="00CB5EFD" w:rsidP="00383BC3">
      <w:pPr>
        <w:ind w:left="-66"/>
        <w:jc w:val="center"/>
        <w:rPr>
          <w:rFonts w:ascii="GHEA Grapalat" w:hAnsi="GHEA Grapalat" w:cs="Sylfaen"/>
          <w:b/>
          <w:lang w:val="hy-AM"/>
        </w:rPr>
      </w:pPr>
    </w:p>
    <w:p w14:paraId="6D4B5EEC" w14:textId="77777777" w:rsidR="00CB5EFD" w:rsidRPr="00A71D81" w:rsidRDefault="00CB5EFD" w:rsidP="00383BC3">
      <w:pPr>
        <w:ind w:left="-66"/>
        <w:jc w:val="center"/>
        <w:rPr>
          <w:rFonts w:ascii="GHEA Grapalat" w:hAnsi="GHEA Grapalat" w:cs="Sylfaen"/>
          <w:b/>
          <w:lang w:val="hy-AM"/>
        </w:rPr>
      </w:pPr>
    </w:p>
    <w:p w14:paraId="7F857AF1" w14:textId="77777777" w:rsidR="00CB5EFD" w:rsidRPr="00A71D81" w:rsidRDefault="00CB5EFD" w:rsidP="00383BC3">
      <w:pPr>
        <w:ind w:left="-66"/>
        <w:jc w:val="center"/>
        <w:rPr>
          <w:rFonts w:ascii="GHEA Grapalat" w:hAnsi="GHEA Grapalat" w:cs="Sylfaen"/>
          <w:b/>
          <w:lang w:val="hy-AM"/>
        </w:rPr>
      </w:pPr>
    </w:p>
    <w:p w14:paraId="3ECA6F74" w14:textId="77777777" w:rsidR="00CB5EFD" w:rsidRPr="00A71D81" w:rsidRDefault="00CB5EFD" w:rsidP="00383BC3">
      <w:pPr>
        <w:ind w:left="-66"/>
        <w:jc w:val="center"/>
        <w:rPr>
          <w:rFonts w:ascii="GHEA Grapalat" w:hAnsi="GHEA Grapalat" w:cs="Sylfaen"/>
          <w:b/>
          <w:lang w:val="hy-AM"/>
        </w:rPr>
      </w:pPr>
    </w:p>
    <w:p w14:paraId="77229160" w14:textId="77777777" w:rsidR="00CB5EFD" w:rsidRPr="00A71D81" w:rsidRDefault="00CB5EFD" w:rsidP="00383BC3">
      <w:pPr>
        <w:ind w:left="-66"/>
        <w:jc w:val="center"/>
        <w:rPr>
          <w:rFonts w:ascii="GHEA Grapalat" w:hAnsi="GHEA Grapalat" w:cs="Sylfaen"/>
          <w:b/>
          <w:lang w:val="hy-AM"/>
        </w:rPr>
      </w:pPr>
    </w:p>
    <w:p w14:paraId="043000B9" w14:textId="77777777" w:rsidR="00CB5EFD" w:rsidRPr="00A71D81" w:rsidRDefault="00CB5EFD" w:rsidP="00383BC3">
      <w:pPr>
        <w:ind w:left="-66"/>
        <w:jc w:val="center"/>
        <w:rPr>
          <w:rFonts w:ascii="GHEA Grapalat" w:hAnsi="GHEA Grapalat" w:cs="Sylfaen"/>
          <w:b/>
          <w:lang w:val="hy-AM"/>
        </w:rPr>
      </w:pPr>
    </w:p>
    <w:p w14:paraId="40985B99" w14:textId="77777777" w:rsidR="00CB5EFD" w:rsidRPr="00A71D81" w:rsidRDefault="00CB5EFD" w:rsidP="00383BC3">
      <w:pPr>
        <w:ind w:left="-66"/>
        <w:jc w:val="center"/>
        <w:rPr>
          <w:rFonts w:ascii="GHEA Grapalat" w:hAnsi="GHEA Grapalat" w:cs="Sylfaen"/>
          <w:b/>
          <w:lang w:val="hy-AM"/>
        </w:rPr>
      </w:pPr>
    </w:p>
    <w:p w14:paraId="2FFEE4BC" w14:textId="77777777" w:rsidR="00CB5EFD" w:rsidRPr="00A71D81" w:rsidRDefault="00CB5EFD" w:rsidP="00383BC3">
      <w:pPr>
        <w:ind w:left="-66"/>
        <w:jc w:val="center"/>
        <w:rPr>
          <w:rFonts w:ascii="GHEA Grapalat" w:hAnsi="GHEA Grapalat" w:cs="Sylfaen"/>
          <w:b/>
          <w:lang w:val="hy-AM"/>
        </w:rPr>
      </w:pPr>
    </w:p>
    <w:p w14:paraId="6099C634" w14:textId="77777777" w:rsidR="00CB5EFD" w:rsidRPr="00A71D81" w:rsidRDefault="00CB5EFD" w:rsidP="00383BC3">
      <w:pPr>
        <w:ind w:left="-66"/>
        <w:jc w:val="center"/>
        <w:rPr>
          <w:rFonts w:ascii="GHEA Grapalat" w:hAnsi="GHEA Grapalat" w:cs="Sylfaen"/>
          <w:b/>
          <w:lang w:val="hy-AM"/>
        </w:rPr>
      </w:pPr>
    </w:p>
    <w:p w14:paraId="0655A4CB" w14:textId="77777777" w:rsidR="00CB5EFD" w:rsidRPr="00A71D81" w:rsidRDefault="00CB5EFD" w:rsidP="00383BC3">
      <w:pPr>
        <w:ind w:left="-66"/>
        <w:jc w:val="center"/>
        <w:rPr>
          <w:rFonts w:ascii="GHEA Grapalat" w:hAnsi="GHEA Grapalat" w:cs="Sylfaen"/>
          <w:b/>
          <w:lang w:val="hy-AM"/>
        </w:rPr>
      </w:pPr>
    </w:p>
    <w:p w14:paraId="1E9FA271" w14:textId="77777777" w:rsidR="00CB5EFD" w:rsidRPr="00A71D81" w:rsidRDefault="00CB5EFD" w:rsidP="00383BC3">
      <w:pPr>
        <w:ind w:left="-66"/>
        <w:jc w:val="center"/>
        <w:rPr>
          <w:rFonts w:ascii="GHEA Grapalat" w:hAnsi="GHEA Grapalat" w:cs="Sylfaen"/>
          <w:b/>
          <w:lang w:val="hy-AM"/>
        </w:rPr>
      </w:pPr>
    </w:p>
    <w:p w14:paraId="6D278058" w14:textId="77777777" w:rsidR="00CB5EFD" w:rsidRPr="00A71D81" w:rsidRDefault="00CB5EFD" w:rsidP="00383BC3">
      <w:pPr>
        <w:ind w:left="-66"/>
        <w:jc w:val="center"/>
        <w:rPr>
          <w:rFonts w:ascii="GHEA Grapalat" w:hAnsi="GHEA Grapalat" w:cs="Sylfaen"/>
          <w:b/>
          <w:lang w:val="hy-AM"/>
        </w:rPr>
      </w:pPr>
    </w:p>
    <w:p w14:paraId="1F73B21F" w14:textId="77777777" w:rsidR="00CB5EFD" w:rsidRPr="00A71D81" w:rsidRDefault="00CB5EFD" w:rsidP="00383BC3">
      <w:pPr>
        <w:ind w:left="-66"/>
        <w:jc w:val="center"/>
        <w:rPr>
          <w:rFonts w:ascii="GHEA Grapalat" w:hAnsi="GHEA Grapalat" w:cs="Sylfaen"/>
          <w:b/>
          <w:lang w:val="hy-AM"/>
        </w:rPr>
      </w:pPr>
    </w:p>
    <w:p w14:paraId="3485165F" w14:textId="77777777" w:rsidR="00CB5EFD" w:rsidRPr="00A71D81" w:rsidRDefault="00CB5EFD" w:rsidP="00383BC3">
      <w:pPr>
        <w:ind w:left="-66"/>
        <w:jc w:val="center"/>
        <w:rPr>
          <w:rFonts w:ascii="GHEA Grapalat" w:hAnsi="GHEA Grapalat" w:cs="Sylfaen"/>
          <w:b/>
          <w:lang w:val="hy-AM"/>
        </w:rPr>
      </w:pPr>
    </w:p>
    <w:p w14:paraId="70B7FC72" w14:textId="77777777" w:rsidR="00CB5EFD" w:rsidRPr="00A71D81" w:rsidRDefault="00CB5EFD" w:rsidP="00383BC3">
      <w:pPr>
        <w:ind w:left="-66"/>
        <w:jc w:val="center"/>
        <w:rPr>
          <w:rFonts w:ascii="GHEA Grapalat" w:hAnsi="GHEA Grapalat" w:cs="Sylfaen"/>
          <w:b/>
          <w:lang w:val="hy-AM"/>
        </w:rPr>
      </w:pPr>
    </w:p>
    <w:p w14:paraId="5D5C9B9F" w14:textId="77777777" w:rsidR="00CB5EFD" w:rsidRPr="00A71D81" w:rsidRDefault="00CB5EFD" w:rsidP="00383BC3">
      <w:pPr>
        <w:ind w:left="-66"/>
        <w:jc w:val="center"/>
        <w:rPr>
          <w:rFonts w:ascii="GHEA Grapalat" w:hAnsi="GHEA Grapalat" w:cs="Sylfaen"/>
          <w:b/>
          <w:lang w:val="hy-AM"/>
        </w:rPr>
      </w:pPr>
    </w:p>
    <w:p w14:paraId="44CB067E" w14:textId="77777777" w:rsidR="00CB5EFD" w:rsidRPr="00A71D81" w:rsidRDefault="00CB5EFD" w:rsidP="00383BC3">
      <w:pPr>
        <w:ind w:left="-66"/>
        <w:jc w:val="center"/>
        <w:rPr>
          <w:rFonts w:ascii="GHEA Grapalat" w:hAnsi="GHEA Grapalat" w:cs="Sylfaen"/>
          <w:b/>
          <w:lang w:val="hy-AM"/>
        </w:rPr>
      </w:pPr>
    </w:p>
    <w:p w14:paraId="3BC4E08C" w14:textId="77777777" w:rsidR="00CB5EFD" w:rsidRPr="00A71D81" w:rsidRDefault="00CB5EFD" w:rsidP="00383BC3">
      <w:pPr>
        <w:ind w:left="-66"/>
        <w:jc w:val="center"/>
        <w:rPr>
          <w:rFonts w:ascii="GHEA Grapalat" w:hAnsi="GHEA Grapalat" w:cs="Sylfaen"/>
          <w:b/>
          <w:lang w:val="hy-AM"/>
        </w:rPr>
      </w:pPr>
    </w:p>
    <w:p w14:paraId="0AE72D5C" w14:textId="77777777" w:rsidR="00CB5EFD" w:rsidRDefault="00CB5EFD" w:rsidP="00383BC3">
      <w:pPr>
        <w:ind w:left="-66"/>
        <w:jc w:val="center"/>
        <w:rPr>
          <w:rFonts w:ascii="GHEA Grapalat" w:hAnsi="GHEA Grapalat" w:cs="Sylfaen"/>
          <w:b/>
        </w:rPr>
      </w:pPr>
    </w:p>
    <w:p w14:paraId="0EE4240B" w14:textId="77777777" w:rsidR="007C5D06" w:rsidRDefault="007C5D06" w:rsidP="00383BC3">
      <w:pPr>
        <w:ind w:left="-66"/>
        <w:jc w:val="center"/>
        <w:rPr>
          <w:rFonts w:ascii="GHEA Grapalat" w:hAnsi="GHEA Grapalat" w:cs="Sylfaen"/>
          <w:b/>
        </w:rPr>
      </w:pPr>
    </w:p>
    <w:p w14:paraId="61476D05" w14:textId="77777777" w:rsidR="007C5D06" w:rsidRDefault="007C5D06" w:rsidP="00383BC3">
      <w:pPr>
        <w:ind w:left="-66"/>
        <w:jc w:val="center"/>
        <w:rPr>
          <w:rFonts w:ascii="GHEA Grapalat" w:hAnsi="GHEA Grapalat" w:cs="Sylfaen"/>
          <w:b/>
        </w:rPr>
      </w:pPr>
    </w:p>
    <w:p w14:paraId="0C2E4D69" w14:textId="77777777" w:rsidR="007C5D06" w:rsidRDefault="007C5D06" w:rsidP="00383BC3">
      <w:pPr>
        <w:ind w:left="-66"/>
        <w:jc w:val="center"/>
        <w:rPr>
          <w:rFonts w:ascii="GHEA Grapalat" w:hAnsi="GHEA Grapalat" w:cs="Sylfaen"/>
          <w:b/>
        </w:rPr>
      </w:pPr>
    </w:p>
    <w:p w14:paraId="675C5A88" w14:textId="77777777" w:rsidR="007C5D06" w:rsidRDefault="007C5D06" w:rsidP="00383BC3">
      <w:pPr>
        <w:ind w:left="-66"/>
        <w:jc w:val="center"/>
        <w:rPr>
          <w:rFonts w:ascii="GHEA Grapalat" w:hAnsi="GHEA Grapalat" w:cs="Sylfaen"/>
          <w:b/>
        </w:rPr>
      </w:pPr>
    </w:p>
    <w:p w14:paraId="5D0A05BF" w14:textId="77777777" w:rsidR="007C5D06" w:rsidRDefault="007C5D06" w:rsidP="00383BC3">
      <w:pPr>
        <w:ind w:left="-66"/>
        <w:jc w:val="center"/>
        <w:rPr>
          <w:rFonts w:ascii="GHEA Grapalat" w:hAnsi="GHEA Grapalat" w:cs="Sylfaen"/>
          <w:b/>
        </w:rPr>
      </w:pPr>
    </w:p>
    <w:p w14:paraId="648B5144" w14:textId="77777777" w:rsidR="007C5D06" w:rsidRDefault="007C5D06" w:rsidP="00383BC3">
      <w:pPr>
        <w:ind w:left="-66"/>
        <w:jc w:val="center"/>
        <w:rPr>
          <w:rFonts w:ascii="GHEA Grapalat" w:hAnsi="GHEA Grapalat" w:cs="Sylfaen"/>
          <w:b/>
        </w:rPr>
      </w:pPr>
    </w:p>
    <w:p w14:paraId="4FB99896" w14:textId="77777777" w:rsidR="007C5D06" w:rsidRDefault="007C5D06" w:rsidP="00383BC3">
      <w:pPr>
        <w:ind w:left="-66"/>
        <w:jc w:val="center"/>
        <w:rPr>
          <w:rFonts w:ascii="GHEA Grapalat" w:hAnsi="GHEA Grapalat" w:cs="Sylfaen"/>
          <w:b/>
        </w:rPr>
      </w:pPr>
    </w:p>
    <w:p w14:paraId="1E1F8823" w14:textId="77777777" w:rsidR="007C5D06" w:rsidRDefault="007C5D06" w:rsidP="00383BC3">
      <w:pPr>
        <w:ind w:left="-66"/>
        <w:jc w:val="center"/>
        <w:rPr>
          <w:rFonts w:ascii="GHEA Grapalat" w:hAnsi="GHEA Grapalat" w:cs="Sylfaen"/>
          <w:b/>
        </w:rPr>
      </w:pPr>
    </w:p>
    <w:p w14:paraId="3AB671CB" w14:textId="77777777" w:rsidR="007C5D06" w:rsidRDefault="007C5D06" w:rsidP="00383BC3">
      <w:pPr>
        <w:ind w:left="-66"/>
        <w:jc w:val="center"/>
        <w:rPr>
          <w:rFonts w:ascii="GHEA Grapalat" w:hAnsi="GHEA Grapalat" w:cs="Sylfaen"/>
          <w:b/>
        </w:rPr>
      </w:pPr>
    </w:p>
    <w:p w14:paraId="043852BD" w14:textId="77777777" w:rsidR="007C5D06" w:rsidRDefault="007C5D06" w:rsidP="00383BC3">
      <w:pPr>
        <w:ind w:left="-66"/>
        <w:jc w:val="center"/>
        <w:rPr>
          <w:rFonts w:ascii="GHEA Grapalat" w:hAnsi="GHEA Grapalat" w:cs="Sylfaen"/>
          <w:b/>
        </w:rPr>
      </w:pPr>
    </w:p>
    <w:p w14:paraId="7FCAD5E7" w14:textId="77777777" w:rsidR="007C5D06" w:rsidRDefault="007C5D06" w:rsidP="00383BC3">
      <w:pPr>
        <w:ind w:left="-66"/>
        <w:jc w:val="center"/>
        <w:rPr>
          <w:rFonts w:ascii="GHEA Grapalat" w:hAnsi="GHEA Grapalat" w:cs="Sylfaen"/>
          <w:b/>
        </w:rPr>
      </w:pPr>
    </w:p>
    <w:p w14:paraId="237CF66E" w14:textId="77777777" w:rsidR="007C5D06" w:rsidRDefault="007C5D06" w:rsidP="00383BC3">
      <w:pPr>
        <w:ind w:left="-66"/>
        <w:jc w:val="center"/>
        <w:rPr>
          <w:rFonts w:ascii="GHEA Grapalat" w:hAnsi="GHEA Grapalat" w:cs="Sylfaen"/>
          <w:b/>
        </w:rPr>
      </w:pPr>
    </w:p>
    <w:p w14:paraId="0C06A904" w14:textId="77777777" w:rsidR="007C5D06" w:rsidRDefault="007C5D06" w:rsidP="00383BC3">
      <w:pPr>
        <w:ind w:left="-66"/>
        <w:jc w:val="center"/>
        <w:rPr>
          <w:rFonts w:ascii="GHEA Grapalat" w:hAnsi="GHEA Grapalat" w:cs="Sylfaen"/>
          <w:b/>
        </w:rPr>
      </w:pPr>
    </w:p>
    <w:p w14:paraId="768EA3C4" w14:textId="77777777" w:rsidR="007C5D06" w:rsidRDefault="007C5D06" w:rsidP="00383BC3">
      <w:pPr>
        <w:ind w:left="-66"/>
        <w:jc w:val="center"/>
        <w:rPr>
          <w:rFonts w:ascii="GHEA Grapalat" w:hAnsi="GHEA Grapalat" w:cs="Sylfaen"/>
          <w:b/>
        </w:rPr>
      </w:pPr>
    </w:p>
    <w:p w14:paraId="592D8193" w14:textId="77777777" w:rsidR="007C5D06" w:rsidRDefault="007C5D06" w:rsidP="00383BC3">
      <w:pPr>
        <w:ind w:left="-66"/>
        <w:jc w:val="center"/>
        <w:rPr>
          <w:rFonts w:ascii="GHEA Grapalat" w:hAnsi="GHEA Grapalat" w:cs="Sylfaen"/>
          <w:b/>
        </w:rPr>
      </w:pPr>
    </w:p>
    <w:p w14:paraId="41D0C97B" w14:textId="77777777" w:rsidR="007C5D06" w:rsidRPr="007C5D06" w:rsidRDefault="007C5D06" w:rsidP="00383BC3">
      <w:pPr>
        <w:ind w:left="-66"/>
        <w:jc w:val="center"/>
        <w:rPr>
          <w:rFonts w:ascii="GHEA Grapalat" w:hAnsi="GHEA Grapalat" w:cs="Sylfaen"/>
          <w:b/>
        </w:rPr>
      </w:pPr>
    </w:p>
    <w:p w14:paraId="61C3D55F" w14:textId="77777777" w:rsidR="00CB5EFD" w:rsidRPr="00A71D81" w:rsidRDefault="00CB5EFD" w:rsidP="00383BC3">
      <w:pPr>
        <w:ind w:left="-66"/>
        <w:jc w:val="center"/>
        <w:rPr>
          <w:rFonts w:ascii="GHEA Grapalat" w:hAnsi="GHEA Grapalat" w:cs="Sylfaen"/>
          <w:b/>
          <w:lang w:val="hy-AM"/>
        </w:rPr>
      </w:pPr>
    </w:p>
    <w:p w14:paraId="30DD8B22" w14:textId="77777777" w:rsidR="00CB5EFD" w:rsidRPr="00A71D81" w:rsidRDefault="00CB5EFD" w:rsidP="00383BC3">
      <w:pPr>
        <w:ind w:left="-66"/>
        <w:jc w:val="center"/>
        <w:rPr>
          <w:rFonts w:ascii="GHEA Grapalat" w:hAnsi="GHEA Grapalat" w:cs="Sylfaen"/>
          <w:b/>
          <w:lang w:val="hy-AM"/>
        </w:rPr>
      </w:pP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19BAAE2B" w:rsidR="00071D1C" w:rsidRPr="00A71D81" w:rsidRDefault="00EC4390" w:rsidP="00EF3662">
      <w:pPr>
        <w:pStyle w:val="31"/>
        <w:spacing w:line="240" w:lineRule="auto"/>
        <w:jc w:val="right"/>
        <w:rPr>
          <w:rFonts w:ascii="GHEA Grapalat" w:hAnsi="GHEA Grapalat" w:cs="Sylfaen"/>
          <w:b/>
          <w:lang w:val="hy-AM"/>
        </w:rPr>
      </w:pPr>
      <w:r>
        <w:rPr>
          <w:rFonts w:ascii="GHEA Grapalat" w:hAnsi="GHEA Grapalat"/>
          <w:b/>
          <w:i/>
          <w:lang w:val="af-ZA"/>
        </w:rPr>
        <w:t>ԿՄՔԴ-ԳՀԱՊՁԲ-26/01</w:t>
      </w:r>
      <w:r w:rsidR="009E7146" w:rsidRPr="00A71D81">
        <w:rPr>
          <w:rFonts w:ascii="GHEA Grapalat" w:hAnsi="GHEA Grapalat"/>
          <w:b/>
          <w:lang w:val="hy-AM"/>
        </w:rPr>
        <w:t xml:space="preserve">  </w:t>
      </w:r>
      <w:r w:rsidR="00071D1C" w:rsidRPr="00A71D81">
        <w:rPr>
          <w:rFonts w:ascii="GHEA Grapalat" w:hAnsi="GHEA Grapalat" w:cs="Sylfaen"/>
          <w:b/>
          <w:lang w:val="hy-AM"/>
        </w:rPr>
        <w:t xml:space="preserve">  ծածկագրով</w:t>
      </w:r>
    </w:p>
    <w:p w14:paraId="7E460E96" w14:textId="31751BFB" w:rsidR="00071D1C" w:rsidRPr="00A71D81" w:rsidRDefault="00FD6146" w:rsidP="00EF3662">
      <w:pPr>
        <w:pStyle w:val="31"/>
        <w:spacing w:line="240" w:lineRule="auto"/>
        <w:jc w:val="right"/>
        <w:rPr>
          <w:rFonts w:ascii="GHEA Grapalat" w:hAnsi="GHEA Grapalat" w:cs="Sylfaen"/>
          <w:b/>
          <w:lang w:val="hy-AM"/>
        </w:rPr>
      </w:pPr>
      <w:r>
        <w:rPr>
          <w:rFonts w:ascii="GHEA Grapalat" w:hAnsi="GHEA Grapalat" w:cs="Sylfaen"/>
          <w:b/>
          <w:lang w:val="hy-AM"/>
        </w:rPr>
        <w:t>Գնանաշման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07EECCD7" w14:textId="77777777" w:rsidR="00867005" w:rsidRDefault="00867005" w:rsidP="00867005">
      <w:pPr>
        <w:ind w:firstLine="709"/>
        <w:jc w:val="both"/>
        <w:rPr>
          <w:rFonts w:ascii="GHEA Grapalat" w:hAnsi="GHEA Grapalat" w:cs="Times Armenian"/>
          <w:b/>
          <w:sz w:val="20"/>
          <w:lang w:val="hy-AM"/>
        </w:rPr>
      </w:pPr>
      <w:r w:rsidRPr="002D5DD6">
        <w:rPr>
          <w:rFonts w:ascii="GHEA Grapalat" w:hAnsi="GHEA Grapalat"/>
          <w:b/>
          <w:sz w:val="20"/>
          <w:lang w:val="hy-AM"/>
        </w:rPr>
        <w:t xml:space="preserve">1.1. </w:t>
      </w:r>
      <w:r w:rsidRPr="002D5DD6">
        <w:rPr>
          <w:rFonts w:ascii="GHEA Grapalat" w:hAnsi="GHEA Grapalat" w:cs="Sylfaen"/>
          <w:b/>
          <w:sz w:val="20"/>
          <w:lang w:val="hy-AM"/>
        </w:rPr>
        <w:t>Վաճառողը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սույն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րով (այսուհետ</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պայմանա</w:t>
      </w:r>
      <w:r w:rsidRPr="002D5DD6">
        <w:rPr>
          <w:rFonts w:ascii="GHEA Grapalat" w:hAnsi="GHEA Grapalat" w:cs="Times Armenian"/>
          <w:b/>
          <w:sz w:val="20"/>
          <w:lang w:val="hy-AM"/>
        </w:rPr>
        <w:t>գ</w:t>
      </w:r>
      <w:r w:rsidRPr="002D5DD6">
        <w:rPr>
          <w:rFonts w:ascii="GHEA Grapalat" w:hAnsi="GHEA Grapalat" w:cs="Sylfaen"/>
          <w:b/>
          <w:sz w:val="20"/>
          <w:lang w:val="hy-AM"/>
        </w:rPr>
        <w:t>իր) սահմանված</w:t>
      </w:r>
      <w:r w:rsidRPr="002D5DD6">
        <w:rPr>
          <w:rFonts w:ascii="GHEA Grapalat" w:hAnsi="GHEA Grapalat" w:cs="Times Armenian"/>
          <w:b/>
          <w:sz w:val="20"/>
          <w:lang w:val="hy-AM"/>
        </w:rPr>
        <w:t xml:space="preserve"> </w:t>
      </w:r>
      <w:r w:rsidRPr="002D5DD6">
        <w:rPr>
          <w:rFonts w:ascii="GHEA Grapalat" w:hAnsi="GHEA Grapalat" w:cs="Sylfaen"/>
          <w:b/>
          <w:sz w:val="20"/>
          <w:lang w:val="hy-AM"/>
        </w:rPr>
        <w:t>կար</w:t>
      </w:r>
      <w:r w:rsidRPr="002D5DD6">
        <w:rPr>
          <w:rFonts w:ascii="GHEA Grapalat" w:hAnsi="GHEA Grapalat" w:cs="Times Armenian"/>
          <w:b/>
          <w:sz w:val="20"/>
          <w:lang w:val="hy-AM"/>
        </w:rPr>
        <w:t>գ</w:t>
      </w:r>
      <w:r w:rsidRPr="002D5DD6">
        <w:rPr>
          <w:rFonts w:ascii="GHEA Grapalat" w:hAnsi="GHEA Grapalat" w:cs="Sylfaen"/>
          <w:b/>
          <w:sz w:val="20"/>
          <w:lang w:val="hy-AM"/>
        </w:rPr>
        <w:t>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ծավալներով,</w:t>
      </w:r>
      <w:r w:rsidRPr="002D5DD6">
        <w:rPr>
          <w:rFonts w:ascii="GHEA Grapalat" w:hAnsi="GHEA Grapalat" w:cs="Times Armenian"/>
          <w:b/>
          <w:sz w:val="20"/>
          <w:lang w:val="hy-AM"/>
        </w:rPr>
        <w:t xml:space="preserve"> ժամկետներում և հասցեով </w:t>
      </w:r>
      <w:r w:rsidRPr="002D5DD6">
        <w:rPr>
          <w:rFonts w:ascii="GHEA Grapalat" w:hAnsi="GHEA Grapalat" w:cs="Sylfaen"/>
          <w:b/>
          <w:sz w:val="20"/>
          <w:lang w:val="hy-AM"/>
        </w:rPr>
        <w:t>Գնորդին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մատակարարել</w:t>
      </w:r>
      <w:r w:rsidRPr="002D5DD6">
        <w:rPr>
          <w:rFonts w:ascii="GHEA Grapalat" w:hAnsi="GHEA Grapalat" w:cs="Times Armenian"/>
          <w:b/>
          <w:sz w:val="20"/>
          <w:lang w:val="hy-AM"/>
        </w:rPr>
        <w:t xml:space="preserve"> պ</w:t>
      </w:r>
      <w:r w:rsidRPr="002D5DD6">
        <w:rPr>
          <w:rFonts w:ascii="GHEA Grapalat" w:hAnsi="GHEA Grapalat" w:cs="Sylfaen"/>
          <w:b/>
          <w:sz w:val="20"/>
          <w:lang w:val="hy-AM"/>
        </w:rPr>
        <w:t>այմանա</w:t>
      </w:r>
      <w:r w:rsidRPr="002D5DD6">
        <w:rPr>
          <w:rFonts w:ascii="GHEA Grapalat" w:hAnsi="GHEA Grapalat"/>
          <w:b/>
          <w:sz w:val="20"/>
          <w:lang w:val="hy-AM"/>
        </w:rPr>
        <w:t>գ</w:t>
      </w:r>
      <w:r w:rsidRPr="002D5DD6">
        <w:rPr>
          <w:rFonts w:ascii="GHEA Grapalat" w:hAnsi="GHEA Grapalat" w:cs="Sylfaen"/>
          <w:b/>
          <w:sz w:val="20"/>
          <w:lang w:val="hy-AM"/>
        </w:rPr>
        <w:t>րի</w:t>
      </w:r>
      <w:r w:rsidRPr="002D5DD6">
        <w:rPr>
          <w:rFonts w:ascii="GHEA Grapalat" w:hAnsi="GHEA Grapalat" w:cs="Times Armenian"/>
          <w:b/>
          <w:sz w:val="20"/>
          <w:lang w:val="hy-AM"/>
        </w:rPr>
        <w:t xml:space="preserve"> N 1 </w:t>
      </w:r>
      <w:r w:rsidRPr="002D5DD6">
        <w:rPr>
          <w:rFonts w:ascii="GHEA Grapalat" w:hAnsi="GHEA Grapalat" w:cs="Sylfaen"/>
          <w:b/>
          <w:sz w:val="20"/>
          <w:lang w:val="hy-AM"/>
        </w:rPr>
        <w:t>հավելվածով`</w:t>
      </w:r>
      <w:r w:rsidRPr="002D5DD6">
        <w:rPr>
          <w:rFonts w:ascii="GHEA Grapalat" w:hAnsi="GHEA Grapalat" w:cs="Times Armenian"/>
          <w:b/>
          <w:sz w:val="20"/>
          <w:lang w:val="hy-AM"/>
        </w:rPr>
        <w:t xml:space="preserve"> </w:t>
      </w:r>
      <w:r w:rsidRPr="002D5DD6">
        <w:rPr>
          <w:rFonts w:ascii="GHEA Grapalat" w:hAnsi="GHEA Grapalat" w:cs="Sylfaen"/>
          <w:b/>
          <w:sz w:val="20"/>
          <w:lang w:val="hy-AM"/>
        </w:rPr>
        <w:t>Տեխնիկական</w:t>
      </w:r>
      <w:r w:rsidRPr="002D5DD6">
        <w:rPr>
          <w:rFonts w:ascii="GHEA Grapalat" w:hAnsi="GHEA Grapalat" w:cs="Times Armenian"/>
          <w:b/>
          <w:sz w:val="20"/>
          <w:lang w:val="hy-AM"/>
        </w:rPr>
        <w:t xml:space="preserve"> </w:t>
      </w:r>
      <w:r w:rsidRPr="002D5DD6">
        <w:rPr>
          <w:rFonts w:ascii="GHEA Grapalat" w:hAnsi="GHEA Grapalat" w:cs="Sylfaen"/>
          <w:b/>
          <w:sz w:val="20"/>
          <w:lang w:val="hy-AM"/>
        </w:rPr>
        <w:t>բնութա</w:t>
      </w:r>
      <w:r w:rsidRPr="002D5DD6">
        <w:rPr>
          <w:rFonts w:ascii="GHEA Grapalat" w:hAnsi="GHEA Grapalat" w:cs="Times Armenian"/>
          <w:b/>
          <w:sz w:val="20"/>
          <w:lang w:val="hy-AM"/>
        </w:rPr>
        <w:t>գի</w:t>
      </w:r>
      <w:r w:rsidRPr="002D5DD6">
        <w:rPr>
          <w:rFonts w:ascii="GHEA Grapalat" w:hAnsi="GHEA Grapalat" w:cs="Sylfaen"/>
          <w:b/>
          <w:sz w:val="20"/>
          <w:lang w:val="hy-AM"/>
        </w:rPr>
        <w:t>ր-գնման-ժամանակացուցով նախատեսված</w:t>
      </w:r>
      <w:r w:rsidRPr="002D5DD6">
        <w:rPr>
          <w:rFonts w:ascii="GHEA Grapalat" w:hAnsi="GHEA Grapalat" w:cs="Times Armenian"/>
          <w:b/>
          <w:sz w:val="20"/>
          <w:lang w:val="hy-AM"/>
        </w:rPr>
        <w:t xml:space="preserve"> ապրանքը (այսուհետ` ապրանք), </w:t>
      </w:r>
      <w:r w:rsidRPr="002D5DD6">
        <w:rPr>
          <w:rFonts w:ascii="GHEA Grapalat" w:hAnsi="GHEA Grapalat" w:cs="Sylfaen"/>
          <w:b/>
          <w:sz w:val="20"/>
          <w:lang w:val="hy-AM"/>
        </w:rPr>
        <w:t>իսկ</w:t>
      </w:r>
      <w:r w:rsidRPr="002D5DD6">
        <w:rPr>
          <w:rFonts w:ascii="GHEA Grapalat" w:hAnsi="GHEA Grapalat" w:cs="Times Armenian"/>
          <w:b/>
          <w:sz w:val="20"/>
          <w:lang w:val="hy-AM"/>
        </w:rPr>
        <w:t xml:space="preserve"> </w:t>
      </w:r>
      <w:r w:rsidRPr="002D5DD6">
        <w:rPr>
          <w:rFonts w:ascii="GHEA Grapalat" w:hAnsi="GHEA Grapalat" w:cs="Sylfaen"/>
          <w:b/>
          <w:sz w:val="20"/>
          <w:lang w:val="hy-AM"/>
        </w:rPr>
        <w:t>Գնորդը</w:t>
      </w:r>
      <w:r w:rsidRPr="002D5DD6">
        <w:rPr>
          <w:rFonts w:ascii="GHEA Grapalat" w:hAnsi="GHEA Grapalat" w:cs="Times Armenian"/>
          <w:b/>
          <w:sz w:val="20"/>
          <w:lang w:val="hy-AM"/>
        </w:rPr>
        <w:t xml:space="preserve"> </w:t>
      </w:r>
      <w:r w:rsidRPr="002D5DD6">
        <w:rPr>
          <w:rFonts w:ascii="GHEA Grapalat" w:hAnsi="GHEA Grapalat" w:cs="Sylfaen"/>
          <w:b/>
          <w:sz w:val="20"/>
          <w:lang w:val="hy-AM"/>
        </w:rPr>
        <w:t>պարտավորվում</w:t>
      </w:r>
      <w:r w:rsidRPr="002D5DD6">
        <w:rPr>
          <w:rFonts w:ascii="GHEA Grapalat" w:hAnsi="GHEA Grapalat" w:cs="Times Armenian"/>
          <w:b/>
          <w:sz w:val="20"/>
          <w:lang w:val="hy-AM"/>
        </w:rPr>
        <w:t xml:space="preserve"> </w:t>
      </w:r>
      <w:r w:rsidRPr="002D5DD6">
        <w:rPr>
          <w:rFonts w:ascii="GHEA Grapalat" w:hAnsi="GHEA Grapalat" w:cs="Sylfaen"/>
          <w:b/>
          <w:sz w:val="20"/>
          <w:lang w:val="hy-AM"/>
        </w:rPr>
        <w:t>է</w:t>
      </w:r>
      <w:r w:rsidRPr="002D5DD6">
        <w:rPr>
          <w:rFonts w:ascii="GHEA Grapalat" w:hAnsi="GHEA Grapalat" w:cs="Times Armenian"/>
          <w:b/>
          <w:sz w:val="20"/>
          <w:lang w:val="hy-AM"/>
        </w:rPr>
        <w:t xml:space="preserve"> </w:t>
      </w:r>
      <w:r w:rsidRPr="002D5DD6">
        <w:rPr>
          <w:rFonts w:ascii="GHEA Grapalat" w:hAnsi="GHEA Grapalat" w:cs="Sylfaen"/>
          <w:b/>
          <w:sz w:val="20"/>
          <w:lang w:val="hy-AM"/>
        </w:rPr>
        <w:t>ընդունել</w:t>
      </w:r>
      <w:r w:rsidRPr="002D5DD6">
        <w:rPr>
          <w:rFonts w:ascii="GHEA Grapalat" w:hAnsi="GHEA Grapalat" w:cs="Times Armenian"/>
          <w:b/>
          <w:sz w:val="20"/>
          <w:lang w:val="hy-AM"/>
        </w:rPr>
        <w:t xml:space="preserve"> ա</w:t>
      </w:r>
      <w:r w:rsidRPr="002D5DD6">
        <w:rPr>
          <w:rFonts w:ascii="GHEA Grapalat" w:hAnsi="GHEA Grapalat" w:cs="Sylfaen"/>
          <w:b/>
          <w:sz w:val="20"/>
          <w:lang w:val="hy-AM"/>
        </w:rPr>
        <w:t>պրանքը</w:t>
      </w:r>
      <w:r>
        <w:rPr>
          <w:rFonts w:ascii="GHEA Grapalat" w:hAnsi="GHEA Grapalat" w:cs="Sylfaen"/>
          <w:b/>
          <w:sz w:val="20"/>
          <w:lang w:val="hy-AM"/>
        </w:rPr>
        <w:t xml:space="preserve"> </w:t>
      </w:r>
      <w:r w:rsidRPr="002D5DD6">
        <w:rPr>
          <w:rFonts w:ascii="GHEA Grapalat" w:hAnsi="GHEA Grapalat" w:cs="Sylfaen"/>
          <w:b/>
          <w:sz w:val="20"/>
          <w:lang w:val="hy-AM"/>
        </w:rPr>
        <w:t>և</w:t>
      </w:r>
      <w:r w:rsidRPr="002D5DD6">
        <w:rPr>
          <w:rFonts w:ascii="GHEA Grapalat" w:hAnsi="GHEA Grapalat" w:cs="Times Armenian"/>
          <w:b/>
          <w:sz w:val="20"/>
          <w:lang w:val="hy-AM"/>
        </w:rPr>
        <w:t xml:space="preserve"> համապատասխան ֆինանսական միջոցներ հաստատվելու դեպքում </w:t>
      </w:r>
      <w:r w:rsidRPr="002D5DD6">
        <w:rPr>
          <w:rFonts w:ascii="GHEA Grapalat" w:hAnsi="GHEA Grapalat" w:cs="Sylfaen"/>
          <w:b/>
          <w:sz w:val="20"/>
          <w:lang w:val="hy-AM"/>
        </w:rPr>
        <w:t>վճարել</w:t>
      </w:r>
      <w:r w:rsidRPr="002D5DD6">
        <w:rPr>
          <w:rFonts w:ascii="GHEA Grapalat" w:hAnsi="GHEA Grapalat" w:cs="Times Armenian"/>
          <w:b/>
          <w:sz w:val="20"/>
          <w:lang w:val="hy-AM"/>
        </w:rPr>
        <w:t xml:space="preserve"> </w:t>
      </w:r>
      <w:r w:rsidRPr="002D5DD6">
        <w:rPr>
          <w:rFonts w:ascii="GHEA Grapalat" w:hAnsi="GHEA Grapalat" w:cs="Sylfaen"/>
          <w:b/>
          <w:sz w:val="20"/>
          <w:lang w:val="hy-AM"/>
        </w:rPr>
        <w:t>դրա</w:t>
      </w:r>
      <w:r w:rsidRPr="002D5DD6">
        <w:rPr>
          <w:rFonts w:ascii="GHEA Grapalat" w:hAnsi="GHEA Grapalat" w:cs="Times Armenian"/>
          <w:b/>
          <w:sz w:val="20"/>
          <w:lang w:val="hy-AM"/>
        </w:rPr>
        <w:t xml:space="preserve"> </w:t>
      </w:r>
      <w:r w:rsidRPr="002D5DD6">
        <w:rPr>
          <w:rFonts w:ascii="GHEA Grapalat" w:hAnsi="GHEA Grapalat" w:cs="Sylfaen"/>
          <w:b/>
          <w:sz w:val="20"/>
          <w:lang w:val="hy-AM"/>
        </w:rPr>
        <w:t>համար</w:t>
      </w:r>
      <w:r w:rsidRPr="002D5DD6">
        <w:rPr>
          <w:rFonts w:ascii="GHEA Grapalat" w:hAnsi="GHEA Grapalat" w:cs="Times Armenian"/>
          <w:b/>
          <w:sz w:val="20"/>
          <w:lang w:val="hy-AM"/>
        </w:rPr>
        <w:t xml:space="preserve">։ </w:t>
      </w:r>
    </w:p>
    <w:p w14:paraId="64341F19" w14:textId="77777777" w:rsidR="00071D1C" w:rsidRPr="002A3C7F" w:rsidRDefault="00071D1C" w:rsidP="00EF3662">
      <w:pPr>
        <w:ind w:firstLine="709"/>
        <w:jc w:val="both"/>
        <w:rPr>
          <w:rFonts w:ascii="GHEA Grapalat" w:hAnsi="GHEA Grapalat"/>
          <w:sz w:val="20"/>
          <w:lang w:val="hy-AM"/>
        </w:rPr>
      </w:pPr>
      <w:r w:rsidRPr="002A3C7F">
        <w:rPr>
          <w:rFonts w:ascii="GHEA Grapalat" w:hAnsi="GHEA Grapalat"/>
          <w:sz w:val="20"/>
          <w:lang w:val="hy-AM"/>
        </w:rPr>
        <w:tab/>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376BE11"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9E7146" w:rsidRPr="009E7146">
        <w:rPr>
          <w:rFonts w:ascii="GHEA Grapalat" w:hAnsi="GHEA Grapalat"/>
          <w:sz w:val="20"/>
          <w:lang w:val="hy-AM"/>
        </w:rPr>
        <w:t xml:space="preserve"> 3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D66794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9E7146" w:rsidRPr="009E7146">
        <w:rPr>
          <w:rFonts w:ascii="GHEA Grapalat" w:hAnsi="GHEA Grapalat"/>
          <w:sz w:val="20"/>
          <w:u w:val="single"/>
          <w:lang w:val="hy-AM"/>
        </w:rPr>
        <w:t>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3.1  Պայմանագրի գինը կազմում է ________________ ՀՀ դրամ, ներառյալ ԱԱՀ-ն</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17</w:t>
      </w:r>
      <w:r w:rsidR="007942E8" w:rsidRPr="00A71D81">
        <w:rPr>
          <w:rFonts w:ascii="GHEA Grapalat" w:hAnsi="GHEA Grapalat"/>
          <w:color w:val="FFFFFF"/>
          <w:sz w:val="20"/>
          <w:vertAlign w:val="superscript"/>
          <w:lang w:val="hy-AM"/>
        </w:rPr>
        <w:t>29</w:t>
      </w:r>
      <w:r w:rsidRPr="00A71D81">
        <w:rPr>
          <w:rStyle w:val="af6"/>
          <w:rFonts w:ascii="GHEA Grapalat" w:hAnsi="GHEA Grapalat"/>
          <w:color w:val="FFFFFF"/>
          <w:sz w:val="20"/>
          <w:lang w:val="hy-AM"/>
        </w:rPr>
        <w:footnoteReference w:id="10"/>
      </w:r>
      <w:r w:rsidRPr="00A71D81">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A71D81" w:rsidRDefault="00071D1C" w:rsidP="00EF3662">
      <w:pPr>
        <w:ind w:firstLine="720"/>
        <w:jc w:val="both"/>
        <w:rPr>
          <w:rFonts w:ascii="GHEA Grapalat" w:hAnsi="GHEA Grapalat" w:cs="Sylfaen"/>
          <w:sz w:val="20"/>
          <w:lang w:val="hy-AM"/>
        </w:rPr>
      </w:pPr>
      <w:r w:rsidRPr="00A71D81">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3D762846" w:rsidR="00071D1C" w:rsidRPr="00A71D81" w:rsidRDefault="00071D1C" w:rsidP="00EF3662">
      <w:pPr>
        <w:ind w:firstLine="709"/>
        <w:jc w:val="both"/>
        <w:rPr>
          <w:rFonts w:ascii="GHEA Grapalat" w:hAnsi="GHEA Grapalat"/>
          <w:sz w:val="20"/>
          <w:lang w:val="hy-AM"/>
        </w:rPr>
      </w:pPr>
      <w:r w:rsidRPr="00A71D81">
        <w:rPr>
          <w:rStyle w:val="af6"/>
          <w:rFonts w:ascii="GHEA Grapalat" w:hAnsi="GHEA Grapalat" w:cs="Sylfaen"/>
          <w:color w:val="FFFFFF"/>
          <w:sz w:val="20"/>
          <w:lang w:val="hy-AM"/>
        </w:rPr>
        <w:footnoteReference w:id="11"/>
      </w:r>
      <w:r w:rsidRPr="00A71D81">
        <w:rPr>
          <w:rFonts w:ascii="GHEA Grapalat" w:hAnsi="GHEA Grapalat"/>
          <w:sz w:val="20"/>
          <w:lang w:val="hy-AM"/>
        </w:rPr>
        <w:t xml:space="preserve"> </w:t>
      </w:r>
    </w:p>
    <w:p w14:paraId="4F905A1B" w14:textId="77777777"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3.3 Գնորդն իրեն մատակարարված </w:t>
      </w:r>
      <w:r w:rsidR="00D320A2" w:rsidRPr="00A71D81">
        <w:rPr>
          <w:rFonts w:ascii="GHEA Grapalat" w:hAnsi="GHEA Grapalat"/>
          <w:sz w:val="20"/>
          <w:lang w:val="hy-AM"/>
        </w:rPr>
        <w:t>ա</w:t>
      </w:r>
      <w:r w:rsidRPr="00A71D81">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17.</w:t>
      </w:r>
      <w:r w:rsidRPr="00931573">
        <w:rPr>
          <w:rFonts w:ascii="GHEA Grapalat" w:hAnsi="GHEA Grapalat"/>
          <w:sz w:val="20"/>
          <w:vertAlign w:val="superscript"/>
          <w:lang w:val="hy-AM"/>
        </w:rPr>
        <w:t>1</w:t>
      </w:r>
      <w:r>
        <w:rPr>
          <w:rFonts w:ascii="GHEA Grapalat" w:hAnsi="GHEA Grapalat"/>
          <w:sz w:val="20"/>
          <w:lang w:val="hy-AM"/>
        </w:rPr>
        <w:t>:</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77777777" w:rsidR="009E45F3" w:rsidRPr="00A71D81"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A71D81">
        <w:rPr>
          <w:rFonts w:ascii="GHEA Grapalat" w:hAnsi="GHEA Grapalat" w:cs="Sylfaen"/>
          <w:sz w:val="20"/>
          <w:lang w:val="pt-BR"/>
        </w:rPr>
        <w:t>:</w:t>
      </w:r>
      <w:r w:rsidR="00383BC3" w:rsidRPr="00A71D81">
        <w:rPr>
          <w:rFonts w:ascii="GHEA Grapalat" w:hAnsi="GHEA Grapalat" w:cs="Sylfaen"/>
          <w:sz w:val="20"/>
          <w:vertAlign w:val="superscript"/>
          <w:lang w:val="pt-BR"/>
        </w:rPr>
        <w:t>19</w:t>
      </w:r>
      <w:r w:rsidR="007942E8" w:rsidRPr="00A71D81">
        <w:rPr>
          <w:rFonts w:ascii="GHEA Grapalat" w:hAnsi="GHEA Grapalat" w:cs="Sylfaen"/>
          <w:color w:val="FFFFFF"/>
          <w:sz w:val="20"/>
          <w:vertAlign w:val="superscript"/>
          <w:lang w:val="pt-BR"/>
        </w:rPr>
        <w:t>31</w:t>
      </w:r>
      <w:r w:rsidRPr="00A71D81">
        <w:rPr>
          <w:rStyle w:val="af6"/>
          <w:rFonts w:ascii="GHEA Grapalat" w:hAnsi="GHEA Grapalat" w:cs="Sylfaen"/>
          <w:color w:val="FFFFFF"/>
          <w:sz w:val="20"/>
          <w:lang w:val="pt-BR"/>
        </w:rPr>
        <w:footnoteReference w:id="12"/>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C9FEB9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9E7146" w:rsidRPr="009E7146">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 բ) Վաճառողի նկատմամբ կիրառում է պայմանագրով նախատեսված պատասխանատվության միջոցներ։</w:t>
      </w:r>
    </w:p>
    <w:p w14:paraId="311AEA3F" w14:textId="19ED3E2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9E7146" w:rsidRPr="009E7146">
        <w:rPr>
          <w:rFonts w:ascii="GHEA Grapalat" w:hAnsi="GHEA Grapalat" w:cs="Sylfaen"/>
          <w:sz w:val="20"/>
          <w:szCs w:val="20"/>
          <w:u w:val="single"/>
          <w:lang w:val="hy-AM"/>
        </w:rPr>
        <w:t>2</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8061D6" w:rsidRPr="00A71D81">
        <w:rPr>
          <w:rFonts w:ascii="GHEA Grapalat" w:hAnsi="GHEA Grapalat"/>
          <w:sz w:val="20"/>
          <w:lang w:val="hy-AM"/>
        </w:rPr>
        <w:t>:</w:t>
      </w:r>
      <w:r w:rsidR="00383BC3" w:rsidRPr="00A71D81">
        <w:rPr>
          <w:rFonts w:ascii="GHEA Grapalat" w:hAnsi="GHEA Grapalat"/>
          <w:sz w:val="20"/>
          <w:vertAlign w:val="superscript"/>
          <w:lang w:val="hy-AM"/>
        </w:rPr>
        <w:t>20</w:t>
      </w:r>
      <w:r w:rsidR="007942E8" w:rsidRPr="00A71D81">
        <w:rPr>
          <w:rFonts w:ascii="GHEA Grapalat" w:hAnsi="GHEA Grapalat"/>
          <w:color w:val="FFFFFF"/>
          <w:sz w:val="20"/>
          <w:vertAlign w:val="superscript"/>
          <w:lang w:val="hy-AM"/>
        </w:rPr>
        <w:t>32</w:t>
      </w:r>
      <w:r w:rsidRPr="00A71D81">
        <w:rPr>
          <w:rStyle w:val="af6"/>
          <w:rFonts w:ascii="GHEA Grapalat" w:hAnsi="GHEA Grapalat"/>
          <w:color w:val="FFFFFF"/>
          <w:sz w:val="20"/>
          <w:lang w:val="hy-AM"/>
        </w:rPr>
        <w:footnoteReference w:id="13"/>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7A925F6F" w14:textId="77777777" w:rsidR="00867005" w:rsidRPr="008C3997" w:rsidRDefault="00867005" w:rsidP="00867005">
      <w:pPr>
        <w:tabs>
          <w:tab w:val="left" w:pos="1276"/>
        </w:tabs>
        <w:ind w:firstLine="720"/>
        <w:jc w:val="both"/>
        <w:rPr>
          <w:rFonts w:ascii="GHEA Grapalat" w:hAnsi="GHEA Grapalat"/>
          <w:b/>
          <w:sz w:val="20"/>
          <w:lang w:val="hy-AM"/>
        </w:rPr>
      </w:pPr>
      <w:r w:rsidRPr="00FC43F2">
        <w:rPr>
          <w:rFonts w:ascii="GHEA Grapalat" w:hAnsi="GHEA Grapalat"/>
          <w:b/>
          <w:sz w:val="20"/>
          <w:lang w:val="hy-AM"/>
        </w:rPr>
        <w:lastRenderedPageBreak/>
        <w:t xml:space="preserve">8.1 </w:t>
      </w:r>
      <w:r w:rsidRPr="005A78D3">
        <w:rPr>
          <w:rFonts w:ascii="GHEA Grapalat" w:hAnsi="GHEA Grapalat"/>
          <w:b/>
          <w:sz w:val="20"/>
          <w:lang w:val="hy-AM"/>
        </w:rPr>
        <w:t>Պայմանագիրն ուժի մեջ է մտնում համապատասխան ֆինանսական միջոցներ հաստատվելու դեպքում կողմերի միջև կնքվող համաձայնագրի ստորագրման պահից և գործում է մինչև կողմերի` պայմանագրով ստանձնած պարտավորությունների ողջ ծավալով կատարումը</w:t>
      </w:r>
      <w:r w:rsidRPr="008C3997">
        <w:rPr>
          <w:rFonts w:ascii="GHEA Grapalat" w:hAnsi="GHEA Grapalat"/>
          <w:b/>
          <w:sz w:val="20"/>
          <w:lang w:val="hy-AM"/>
        </w:rPr>
        <w:t>:</w:t>
      </w:r>
    </w:p>
    <w:p w14:paraId="20CF10F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383BC3" w:rsidRPr="00A71D81">
        <w:rPr>
          <w:rFonts w:ascii="GHEA Grapalat" w:hAnsi="GHEA Grapalat" w:cs="Sylfaen"/>
          <w:sz w:val="20"/>
          <w:vertAlign w:val="superscript"/>
          <w:lang w:val="hy-AM"/>
        </w:rPr>
        <w:t>21</w:t>
      </w:r>
      <w:r w:rsidR="007942E8" w:rsidRPr="00A71D81">
        <w:rPr>
          <w:rFonts w:ascii="GHEA Grapalat" w:hAnsi="GHEA Grapalat" w:cs="Sylfaen"/>
          <w:color w:val="FFFFFF"/>
          <w:sz w:val="20"/>
          <w:vertAlign w:val="superscript"/>
          <w:lang w:val="hy-AM"/>
        </w:rPr>
        <w:t>33</w:t>
      </w:r>
      <w:r w:rsidRPr="00A71D81">
        <w:rPr>
          <w:rStyle w:val="af6"/>
          <w:rFonts w:ascii="GHEA Grapalat" w:hAnsi="GHEA Grapalat" w:cs="Sylfaen"/>
          <w:color w:val="FFFFFF"/>
          <w:sz w:val="20"/>
          <w:lang w:val="hy-AM"/>
        </w:rPr>
        <w:footnoteReference w:id="14"/>
      </w:r>
    </w:p>
    <w:p w14:paraId="180C552D" w14:textId="77777777" w:rsidR="00154DDB" w:rsidRPr="00A71D81" w:rsidRDefault="00154DDB" w:rsidP="00154DDB">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2C2C664E" w14:textId="77777777" w:rsidR="00154DDB" w:rsidRPr="00A71D81" w:rsidRDefault="00154DDB" w:rsidP="00154DDB">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A71D81">
        <w:rPr>
          <w:rFonts w:ascii="GHEA Grapalat" w:hAnsi="GHEA Grapalat"/>
          <w:color w:val="000000"/>
          <w:lang w:val="hy-AM"/>
        </w:rPr>
        <w:t xml:space="preserve"> </w:t>
      </w:r>
    </w:p>
    <w:p w14:paraId="3E5D98B3" w14:textId="77777777" w:rsidR="00154DDB" w:rsidRPr="00A71D81" w:rsidRDefault="00154DDB" w:rsidP="00154DDB">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27B7E71E" w14:textId="77777777" w:rsidR="00154DDB" w:rsidRPr="00A71D81" w:rsidRDefault="00154DDB" w:rsidP="00154DDB">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552A2671" w14:textId="77777777" w:rsidR="00154DDB" w:rsidRPr="00A71D81" w:rsidRDefault="00154DDB" w:rsidP="00154DDB">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4D118DE6" w14:textId="77777777" w:rsidR="00154DDB" w:rsidRPr="00A71D81" w:rsidRDefault="00154DDB" w:rsidP="00154DDB">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57D8A05" w14:textId="77777777" w:rsidR="00154DDB" w:rsidRPr="00A71D81" w:rsidRDefault="00154DDB" w:rsidP="00154DDB">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2C24B703" w14:textId="77777777" w:rsidR="00154DDB" w:rsidRPr="00A71D81" w:rsidRDefault="00154DDB" w:rsidP="00154DDB">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178DB5B9" w14:textId="77777777" w:rsidR="00154DDB" w:rsidRPr="00A71D81" w:rsidRDefault="00154DDB" w:rsidP="00154DDB">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A71D81">
        <w:rPr>
          <w:rFonts w:ascii="GHEA Grapalat" w:hAnsi="GHEA Grapalat"/>
          <w:sz w:val="20"/>
          <w:vertAlign w:val="superscript"/>
          <w:lang w:val="pt-BR"/>
        </w:rPr>
        <w:t>22</w:t>
      </w:r>
      <w:r w:rsidRPr="00A71D81">
        <w:rPr>
          <w:rStyle w:val="af6"/>
          <w:rFonts w:ascii="GHEA Grapalat" w:hAnsi="GHEA Grapalat"/>
          <w:color w:val="FFFFFF"/>
          <w:sz w:val="20"/>
          <w:lang w:val="pt-BR"/>
        </w:rPr>
        <w:footnoteReference w:id="15"/>
      </w:r>
    </w:p>
    <w:p w14:paraId="3281468F" w14:textId="77777777" w:rsidR="00154DDB" w:rsidRPr="00A71D81" w:rsidRDefault="00154DDB" w:rsidP="00154DDB">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A71D81">
        <w:rPr>
          <w:rFonts w:ascii="GHEA Grapalat" w:hAnsi="GHEA Grapalat"/>
          <w:sz w:val="20"/>
          <w:vertAlign w:val="superscript"/>
          <w:lang w:val="pt-BR"/>
        </w:rPr>
        <w:t>23</w:t>
      </w:r>
      <w:r w:rsidRPr="00A71D81">
        <w:rPr>
          <w:rStyle w:val="af6"/>
          <w:rFonts w:ascii="GHEA Grapalat" w:hAnsi="GHEA Grapalat"/>
          <w:color w:val="FFFFFF"/>
          <w:sz w:val="20"/>
          <w:lang w:val="pt-BR"/>
        </w:rPr>
        <w:footnoteReference w:id="16"/>
      </w:r>
    </w:p>
    <w:p w14:paraId="247CB950" w14:textId="77777777" w:rsidR="00154DDB" w:rsidRPr="00A71D81" w:rsidRDefault="00154DDB" w:rsidP="00154DDB">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proofErr w:type="spellStart"/>
      <w:r w:rsidRPr="00A71D81">
        <w:rPr>
          <w:rFonts w:ascii="GHEA Grapalat" w:hAnsi="GHEA Grapalat" w:cs="Times Armenian"/>
          <w:sz w:val="20"/>
        </w:rPr>
        <w:t>պր</w:t>
      </w:r>
      <w:proofErr w:type="spellEnd"/>
      <w:r w:rsidRPr="00A71D81">
        <w:rPr>
          <w:rFonts w:ascii="GHEA Grapalat" w:hAnsi="GHEA Grapalat" w:cs="Times Armenian"/>
          <w:sz w:val="20"/>
          <w:lang w:val="hy-AM"/>
        </w:rPr>
        <w:t xml:space="preserve">անքի </w:t>
      </w:r>
      <w:proofErr w:type="spellStart"/>
      <w:r w:rsidRPr="00A71D81">
        <w:rPr>
          <w:rFonts w:ascii="GHEA Grapalat" w:hAnsi="GHEA Grapalat" w:cs="Times Armenian"/>
          <w:sz w:val="20"/>
        </w:rPr>
        <w:t>մատա</w:t>
      </w:r>
      <w:proofErr w:type="spellEnd"/>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Վաճառողի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proofErr w:type="spellStart"/>
      <w:r w:rsidRPr="00A71D81">
        <w:rPr>
          <w:rFonts w:ascii="GHEA Grapalat" w:hAnsi="GHEA Grapalat"/>
          <w:sz w:val="20"/>
        </w:rPr>
        <w:t>Գնորդ</w:t>
      </w:r>
      <w:proofErr w:type="spellEnd"/>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ապրանքի</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Pr="00A71D81">
        <w:rPr>
          <w:rFonts w:ascii="GHEA Grapalat" w:hAnsi="GHEA Grapalat" w:cs="Sylfaen"/>
          <w:sz w:val="20"/>
          <w:lang w:val="pt-BR"/>
        </w:rPr>
        <w:t xml:space="preserve">, </w:t>
      </w:r>
      <w:proofErr w:type="spellStart"/>
      <w:r w:rsidRPr="00A71D81">
        <w:rPr>
          <w:rFonts w:ascii="GHEA Grapalat" w:hAnsi="GHEA Grapalat" w:cs="Sylfaen"/>
          <w:sz w:val="20"/>
        </w:rPr>
        <w:t>իսկ</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Վաճառողի</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առաջարկությունը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ներկայացվել</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ուշ</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lastRenderedPageBreak/>
        <w:t>պայմանագրով</w:t>
      </w:r>
      <w:proofErr w:type="spellEnd"/>
      <w:r w:rsidRPr="00A71D81">
        <w:rPr>
          <w:rFonts w:ascii="GHEA Grapalat" w:hAnsi="GHEA Grapalat" w:cs="Sylfaen"/>
          <w:sz w:val="20"/>
          <w:lang w:val="pt-BR"/>
        </w:rPr>
        <w:t xml:space="preserve"> </w:t>
      </w:r>
      <w:r w:rsidRPr="00A71D81">
        <w:rPr>
          <w:rFonts w:ascii="GHEA Grapalat" w:hAnsi="GHEA Grapalat" w:cs="Sylfaen"/>
          <w:sz w:val="20"/>
        </w:rPr>
        <w:t>ի</w:t>
      </w:r>
      <w:r w:rsidRPr="00A71D81">
        <w:rPr>
          <w:rFonts w:ascii="GHEA Grapalat" w:hAnsi="GHEA Grapalat" w:cs="Sylfaen"/>
          <w:sz w:val="20"/>
          <w:lang w:val="pt-BR"/>
        </w:rPr>
        <w:t xml:space="preserve"> </w:t>
      </w:r>
      <w:proofErr w:type="spellStart"/>
      <w:r w:rsidRPr="00A71D81">
        <w:rPr>
          <w:rFonts w:ascii="GHEA Grapalat" w:hAnsi="GHEA Grapalat" w:cs="Sylfaen"/>
          <w:sz w:val="20"/>
        </w:rPr>
        <w:t>սկզբանե</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մատակարարման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համար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ժամկետը</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լրանալուց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առնվազն</w:t>
      </w:r>
      <w:proofErr w:type="spellEnd"/>
      <w:r w:rsidRPr="00A71D81">
        <w:rPr>
          <w:rFonts w:ascii="GHEA Grapalat" w:hAnsi="GHEA Grapalat" w:cs="Sylfaen"/>
          <w:sz w:val="20"/>
          <w:lang w:val="pt-BR"/>
        </w:rPr>
        <w:t xml:space="preserve"> 5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առաջ</w:t>
      </w:r>
      <w:proofErr w:type="spellEnd"/>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proofErr w:type="spellStart"/>
      <w:r w:rsidRPr="00A71D81">
        <w:rPr>
          <w:rFonts w:ascii="GHEA Grapalat" w:hAnsi="GHEA Grapalat" w:cs="Times Armenian"/>
          <w:sz w:val="20"/>
        </w:rPr>
        <w:t>մատակարա</w:t>
      </w:r>
      <w:proofErr w:type="spellEnd"/>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proofErr w:type="spellStart"/>
      <w:r w:rsidRPr="00A71D81">
        <w:rPr>
          <w:rFonts w:ascii="GHEA Grapalat" w:hAnsi="GHEA Grapalat" w:cs="Times Armenian"/>
          <w:sz w:val="20"/>
        </w:rPr>
        <w:t>մեկ</w:t>
      </w:r>
      <w:proofErr w:type="spellEnd"/>
      <w:r w:rsidRPr="00A71D81">
        <w:rPr>
          <w:rFonts w:ascii="GHEA Grapalat" w:hAnsi="GHEA Grapalat" w:cs="Times Armenian"/>
          <w:sz w:val="20"/>
          <w:lang w:val="pt-BR"/>
        </w:rPr>
        <w:t xml:space="preserve"> </w:t>
      </w:r>
      <w:proofErr w:type="spellStart"/>
      <w:r w:rsidRPr="00A71D81">
        <w:rPr>
          <w:rFonts w:ascii="GHEA Grapalat" w:hAnsi="GHEA Grapalat" w:cs="Times Armenian"/>
          <w:sz w:val="20"/>
        </w:rPr>
        <w:t>անգամ</w:t>
      </w:r>
      <w:proofErr w:type="spellEnd"/>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proofErr w:type="spellStart"/>
      <w:r w:rsidRPr="00A71D81">
        <w:rPr>
          <w:rFonts w:ascii="GHEA Grapalat" w:hAnsi="GHEA Grapalat" w:cs="Sylfaen"/>
          <w:sz w:val="20"/>
        </w:rPr>
        <w:t>օրացուցային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օրով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բայց</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ոչ</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ավել</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քան</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պայմանագրով</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սահմանված</w:t>
      </w:r>
      <w:proofErr w:type="spellEnd"/>
      <w:r w:rsidRPr="00A71D81">
        <w:rPr>
          <w:rFonts w:ascii="GHEA Grapalat" w:hAnsi="GHEA Grapalat" w:cs="Sylfaen"/>
          <w:sz w:val="20"/>
          <w:lang w:val="pt-BR"/>
        </w:rPr>
        <w:t xml:space="preserve"> </w:t>
      </w:r>
      <w:proofErr w:type="spellStart"/>
      <w:r w:rsidRPr="00A71D81">
        <w:rPr>
          <w:rFonts w:ascii="GHEA Grapalat" w:hAnsi="GHEA Grapalat" w:cs="Sylfaen"/>
          <w:sz w:val="20"/>
        </w:rPr>
        <w:t>ժամկետն</w:t>
      </w:r>
      <w:proofErr w:type="spellEnd"/>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5FDDF1FA" w14:textId="77777777" w:rsidR="00154DDB" w:rsidRPr="00A71D81" w:rsidRDefault="00154DDB" w:rsidP="00154DDB">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6098DB56" w14:textId="77777777" w:rsidR="00154DDB" w:rsidRPr="00A71D81" w:rsidRDefault="00154DDB" w:rsidP="00154DDB">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63235213" w14:textId="77777777" w:rsidR="00154DDB" w:rsidRPr="00A71D81" w:rsidRDefault="00154DDB" w:rsidP="00154DDB">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D1088F4" w14:textId="77777777" w:rsidR="00154DDB" w:rsidRDefault="00154DDB" w:rsidP="00154DD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5" w:name="_Hlk23253914"/>
      <w:r w:rsidRPr="00A71D81">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5"/>
      <w:r w:rsidRPr="00A71D81">
        <w:rPr>
          <w:rFonts w:ascii="GHEA Grapalat" w:hAnsi="GHEA Grapalat"/>
          <w:sz w:val="20"/>
          <w:szCs w:val="20"/>
          <w:lang w:val="hy-AM" w:eastAsia="ru-RU"/>
        </w:rPr>
        <w:t xml:space="preserve">  </w:t>
      </w:r>
    </w:p>
    <w:p w14:paraId="5E62E19D" w14:textId="77777777" w:rsidR="00154DDB" w:rsidRPr="009D7598" w:rsidRDefault="00154DDB" w:rsidP="00154DDB">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7"/>
      </w:r>
    </w:p>
    <w:p w14:paraId="1276303C" w14:textId="77777777" w:rsidR="00154DDB" w:rsidRPr="00A71D81" w:rsidRDefault="00154DDB" w:rsidP="00154DD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w:t>
      </w:r>
    </w:p>
    <w:p w14:paraId="5B252C5C" w14:textId="77777777" w:rsidR="00154DDB" w:rsidRPr="00A71D81" w:rsidRDefault="00154DDB" w:rsidP="00154DD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C23B8F6" w14:textId="77777777" w:rsidR="00154DDB" w:rsidRPr="00A71D81" w:rsidRDefault="00154DDB" w:rsidP="00154DD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3.1 և N </w:t>
      </w:r>
      <w:r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հավելվածները, համարվում են պայմանագրի անբաժանելի մասը։</w:t>
      </w:r>
    </w:p>
    <w:p w14:paraId="417B92A7" w14:textId="77777777" w:rsidR="00154DDB" w:rsidRDefault="00154DDB" w:rsidP="00154DDB">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071A9532" w14:textId="77777777" w:rsidR="00867005" w:rsidRPr="00A71D81" w:rsidRDefault="00867005" w:rsidP="00867005">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պայմանագրի կատարման համար հատկացված ֆինանսական միջոցների չափը գերազանցում </w:t>
      </w:r>
      <w:r w:rsidRPr="00A71D81">
        <w:rPr>
          <w:rFonts w:ascii="GHEA Grapalat" w:hAnsi="GHEA Grapalat"/>
          <w:sz w:val="20"/>
          <w:szCs w:val="20"/>
          <w:lang w:val="hy-AM" w:eastAsia="ru-RU"/>
        </w:rPr>
        <w:lastRenderedPageBreak/>
        <w:t>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w:t>
      </w:r>
      <w:r>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Pr>
          <w:rFonts w:ascii="GHEA Grapalat" w:hAnsi="GHEA Grapalat"/>
          <w:sz w:val="20"/>
          <w:szCs w:val="20"/>
          <w:lang w:val="hy-AM" w:eastAsia="ru-RU"/>
        </w:rPr>
        <w:t xml:space="preserve">1-ին ենթակետի </w:t>
      </w:r>
      <w:r w:rsidRPr="00FB1EC7">
        <w:rPr>
          <w:rFonts w:ascii="GHEA Grapalat" w:hAnsi="GHEA Grapalat"/>
          <w:sz w:val="20"/>
          <w:szCs w:val="20"/>
          <w:lang w:val="hy-AM" w:eastAsia="ru-RU"/>
        </w:rPr>
        <w:t>«</w:t>
      </w:r>
      <w:r>
        <w:rPr>
          <w:rFonts w:ascii="GHEA Grapalat" w:hAnsi="GHEA Grapalat"/>
          <w:sz w:val="20"/>
          <w:szCs w:val="20"/>
          <w:lang w:val="hy-AM" w:eastAsia="ru-RU"/>
        </w:rPr>
        <w:t>գ</w:t>
      </w:r>
      <w:r w:rsidRPr="00FB1EC7">
        <w:rPr>
          <w:rFonts w:ascii="GHEA Grapalat" w:hAnsi="GHEA Grapalat"/>
          <w:sz w:val="20"/>
          <w:szCs w:val="20"/>
          <w:lang w:val="hy-AM" w:eastAsia="ru-RU"/>
        </w:rPr>
        <w:t>»</w:t>
      </w:r>
      <w:r>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17-րդ ենթակետի «բ» պարբերությ</w:t>
      </w:r>
      <w:r>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w:t>
      </w:r>
      <w:r w:rsidRPr="007A0729">
        <w:rPr>
          <w:rFonts w:ascii="GHEA Grapalat" w:hAnsi="GHEA Grapalat"/>
          <w:sz w:val="20"/>
          <w:szCs w:val="20"/>
          <w:lang w:val="hy-AM" w:eastAsia="ru-RU"/>
        </w:rPr>
        <w:t>----------</w:t>
      </w:r>
      <w:r w:rsidRPr="00A71D81">
        <w:rPr>
          <w:rFonts w:ascii="GHEA Grapalat" w:hAnsi="GHEA Grapalat"/>
          <w:sz w:val="20"/>
          <w:szCs w:val="20"/>
          <w:lang w:val="hy-AM" w:eastAsia="ru-RU"/>
        </w:rPr>
        <w:t>աշխատանքային օրվա ընթացքում։ Հակառակ դեպքում պայմանագիրը Գնորդի կողմից միակողմանիորեն լուծվում է:</w:t>
      </w:r>
      <w:r>
        <w:rPr>
          <w:rStyle w:val="af6"/>
          <w:rFonts w:ascii="GHEA Grapalat" w:hAnsi="GHEA Grapalat"/>
          <w:sz w:val="20"/>
          <w:szCs w:val="20"/>
          <w:lang w:val="hy-AM" w:eastAsia="ru-RU"/>
        </w:rPr>
        <w:footnoteReference w:id="18"/>
      </w:r>
    </w:p>
    <w:p w14:paraId="59CF7724" w14:textId="77777777" w:rsidR="00867005" w:rsidRPr="00A71D81" w:rsidRDefault="00867005" w:rsidP="00154DDB">
      <w:pPr>
        <w:ind w:firstLine="567"/>
        <w:jc w:val="both"/>
        <w:rPr>
          <w:rFonts w:ascii="GHEA Grapalat" w:hAnsi="GHEA Grapalat"/>
          <w:sz w:val="20"/>
          <w:szCs w:val="20"/>
          <w:lang w:val="hy-AM" w:eastAsia="ru-RU"/>
        </w:rPr>
      </w:pP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57477834" w14:textId="77777777" w:rsidR="003235D1" w:rsidRPr="00AE2768" w:rsidRDefault="003235D1" w:rsidP="003235D1">
      <w:pPr>
        <w:jc w:val="center"/>
        <w:rPr>
          <w:rFonts w:ascii="GHEA Grapalat" w:hAnsi="GHEA Grapalat"/>
          <w:sz w:val="20"/>
          <w:lang w:val="hy-AM"/>
        </w:rPr>
      </w:pPr>
      <w:r w:rsidRPr="00AE2768">
        <w:rPr>
          <w:rFonts w:ascii="GHEA Grapalat" w:hAnsi="GHEA Grapalat"/>
          <w:sz w:val="20"/>
          <w:lang w:val="hy-AM"/>
        </w:rPr>
        <w:t>ՏԵԽՆԻԿԱԿԱՆ ԲՆՈՒԹԱԳԻՐ - ԳՆՄԱՆ ԺԱՄԱՆԱԿԱՑՈՒՅՑ*</w:t>
      </w:r>
    </w:p>
    <w:p w14:paraId="6BDB3CE1" w14:textId="77777777" w:rsidR="003235D1" w:rsidRDefault="003235D1" w:rsidP="003235D1">
      <w:pPr>
        <w:jc w:val="center"/>
        <w:rPr>
          <w:rFonts w:ascii="GHEA Grapalat" w:hAnsi="GHEA Grapalat"/>
          <w:sz w:val="20"/>
          <w:lang w:val="hy-AM"/>
        </w:rPr>
      </w:pP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r>
      <w:r w:rsidRPr="00AE2768">
        <w:rPr>
          <w:rFonts w:ascii="GHEA Grapalat" w:hAnsi="GHEA Grapalat"/>
          <w:sz w:val="20"/>
          <w:lang w:val="hy-AM"/>
        </w:rPr>
        <w:tab/>
        <w:t xml:space="preserve">                                                                ՀՀ դրամ</w:t>
      </w:r>
    </w:p>
    <w:p w14:paraId="54BB6359" w14:textId="77777777" w:rsidR="003235D1" w:rsidRDefault="003235D1" w:rsidP="003235D1">
      <w:pPr>
        <w:jc w:val="center"/>
        <w:rPr>
          <w:rFonts w:ascii="GHEA Grapalat" w:hAnsi="GHEA Grapalat"/>
          <w:sz w:val="20"/>
          <w:lang w:val="hy-AM"/>
        </w:rPr>
      </w:pPr>
    </w:p>
    <w:p w14:paraId="0DE6BA35" w14:textId="6782330E" w:rsidR="003235D1" w:rsidRDefault="003235D1" w:rsidP="00EF3662">
      <w:pPr>
        <w:jc w:val="center"/>
        <w:rPr>
          <w:rFonts w:ascii="GHEA Grapalat" w:hAnsi="GHEA Grapalat"/>
          <w:sz w:val="18"/>
          <w:lang w:val="hy-AM"/>
        </w:rPr>
      </w:pPr>
    </w:p>
    <w:tbl>
      <w:tblPr>
        <w:tblpPr w:leftFromText="180" w:rightFromText="180" w:vertAnchor="text" w:tblpXSpec="center" w:tblpY="1"/>
        <w:tblOverlap w:val="never"/>
        <w:tblW w:w="15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464"/>
        <w:gridCol w:w="1649"/>
        <w:gridCol w:w="1565"/>
        <w:gridCol w:w="3827"/>
        <w:gridCol w:w="929"/>
        <w:gridCol w:w="889"/>
        <w:gridCol w:w="1081"/>
        <w:gridCol w:w="1081"/>
        <w:gridCol w:w="1265"/>
        <w:gridCol w:w="1276"/>
      </w:tblGrid>
      <w:tr w:rsidR="00B11D10" w:rsidRPr="00A71D81" w14:paraId="74883498" w14:textId="77777777" w:rsidTr="00317BCE">
        <w:trPr>
          <w:jc w:val="center"/>
        </w:trPr>
        <w:tc>
          <w:tcPr>
            <w:tcW w:w="15843" w:type="dxa"/>
            <w:gridSpan w:val="11"/>
          </w:tcPr>
          <w:p w14:paraId="5E6F727E"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Ապրանքի</w:t>
            </w:r>
            <w:proofErr w:type="spellEnd"/>
          </w:p>
        </w:tc>
      </w:tr>
      <w:tr w:rsidR="00B11D10" w:rsidRPr="00A71D81" w14:paraId="79943A72" w14:textId="77777777" w:rsidTr="00317BCE">
        <w:trPr>
          <w:trHeight w:val="219"/>
          <w:jc w:val="center"/>
        </w:trPr>
        <w:tc>
          <w:tcPr>
            <w:tcW w:w="817" w:type="dxa"/>
            <w:vMerge w:val="restart"/>
            <w:vAlign w:val="center"/>
          </w:tcPr>
          <w:p w14:paraId="2856AFD8"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1464" w:type="dxa"/>
            <w:vMerge w:val="restart"/>
            <w:vAlign w:val="center"/>
          </w:tcPr>
          <w:p w14:paraId="20A4B86E"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գնումների</w:t>
            </w:r>
            <w:proofErr w:type="spellEnd"/>
            <w:r w:rsidRPr="00A71D81">
              <w:rPr>
                <w:rFonts w:ascii="GHEA Grapalat" w:hAnsi="GHEA Grapalat"/>
                <w:sz w:val="18"/>
              </w:rPr>
              <w:t xml:space="preserve"> </w:t>
            </w:r>
            <w:proofErr w:type="spellStart"/>
            <w:r w:rsidRPr="00A71D81">
              <w:rPr>
                <w:rFonts w:ascii="GHEA Grapalat" w:hAnsi="GHEA Grapalat"/>
                <w:sz w:val="18"/>
              </w:rPr>
              <w:t>պլանով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rPr>
              <w:t xml:space="preserve">` </w:t>
            </w:r>
            <w:proofErr w:type="spellStart"/>
            <w:r w:rsidRPr="00A71D81">
              <w:rPr>
                <w:rFonts w:ascii="GHEA Grapalat" w:hAnsi="GHEA Grapalat"/>
                <w:sz w:val="18"/>
              </w:rPr>
              <w:t>ըստ</w:t>
            </w:r>
            <w:proofErr w:type="spellEnd"/>
            <w:r w:rsidRPr="00A71D81">
              <w:rPr>
                <w:rFonts w:ascii="GHEA Grapalat" w:hAnsi="GHEA Grapalat"/>
                <w:sz w:val="18"/>
              </w:rPr>
              <w:t xml:space="preserve"> ԳՄԱ </w:t>
            </w:r>
            <w:proofErr w:type="spellStart"/>
            <w:r w:rsidRPr="00A71D81">
              <w:rPr>
                <w:rFonts w:ascii="GHEA Grapalat" w:hAnsi="GHEA Grapalat"/>
                <w:sz w:val="18"/>
              </w:rPr>
              <w:t>դասակարգման</w:t>
            </w:r>
            <w:proofErr w:type="spellEnd"/>
            <w:r w:rsidRPr="00A71D81">
              <w:rPr>
                <w:rFonts w:ascii="GHEA Grapalat" w:hAnsi="GHEA Grapalat"/>
                <w:sz w:val="18"/>
              </w:rPr>
              <w:t xml:space="preserve"> (CPV)</w:t>
            </w:r>
          </w:p>
        </w:tc>
        <w:tc>
          <w:tcPr>
            <w:tcW w:w="1649" w:type="dxa"/>
            <w:vMerge w:val="restart"/>
            <w:vAlign w:val="center"/>
          </w:tcPr>
          <w:p w14:paraId="6A4407F5"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1565" w:type="dxa"/>
            <w:vMerge w:val="restart"/>
            <w:vAlign w:val="center"/>
          </w:tcPr>
          <w:p w14:paraId="4EF24474"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ապրանքային</w:t>
            </w:r>
            <w:proofErr w:type="spellEnd"/>
            <w:r w:rsidRPr="00A71D81">
              <w:rPr>
                <w:rFonts w:ascii="GHEA Grapalat" w:hAnsi="GHEA Grapalat"/>
                <w:sz w:val="18"/>
              </w:rPr>
              <w:t xml:space="preserve"> </w:t>
            </w:r>
            <w:proofErr w:type="spellStart"/>
            <w:r w:rsidRPr="00A71D81">
              <w:rPr>
                <w:rFonts w:ascii="GHEA Grapalat" w:hAnsi="GHEA Grapalat"/>
                <w:sz w:val="18"/>
              </w:rPr>
              <w:t>նշանը</w:t>
            </w:r>
            <w:proofErr w:type="spellEnd"/>
            <w:r w:rsidRPr="00A71D81">
              <w:rPr>
                <w:rFonts w:ascii="GHEA Grapalat" w:hAnsi="GHEA Grapalat"/>
                <w:sz w:val="18"/>
              </w:rPr>
              <w:t xml:space="preserve">, </w:t>
            </w:r>
            <w:proofErr w:type="spellStart"/>
            <w:r w:rsidRPr="00A71D81">
              <w:rPr>
                <w:rFonts w:ascii="GHEA Grapalat" w:hAnsi="GHEA Grapalat"/>
                <w:sz w:val="18"/>
              </w:rPr>
              <w:t>մակիշը</w:t>
            </w:r>
            <w:proofErr w:type="spellEnd"/>
            <w:r w:rsidRPr="00A71D81">
              <w:rPr>
                <w:rFonts w:ascii="GHEA Grapalat" w:hAnsi="GHEA Grapalat"/>
                <w:sz w:val="18"/>
              </w:rPr>
              <w:t xml:space="preserve"> և </w:t>
            </w:r>
            <w:proofErr w:type="spellStart"/>
            <w:r w:rsidRPr="00A71D81">
              <w:rPr>
                <w:rFonts w:ascii="GHEA Grapalat" w:hAnsi="GHEA Grapalat"/>
                <w:sz w:val="18"/>
              </w:rPr>
              <w:t>արտադրողի</w:t>
            </w:r>
            <w:proofErr w:type="spellEnd"/>
            <w:r w:rsidRPr="00A71D81">
              <w:rPr>
                <w:rFonts w:ascii="GHEA Grapalat" w:hAnsi="GHEA Grapalat"/>
                <w:sz w:val="18"/>
              </w:rPr>
              <w:t xml:space="preserve"> </w:t>
            </w:r>
            <w:proofErr w:type="spellStart"/>
            <w:r w:rsidRPr="00A71D81">
              <w:rPr>
                <w:rFonts w:ascii="GHEA Grapalat" w:hAnsi="GHEA Grapalat"/>
                <w:sz w:val="18"/>
              </w:rPr>
              <w:t>անվանումը</w:t>
            </w:r>
            <w:proofErr w:type="spellEnd"/>
            <w:r w:rsidRPr="00A71D81">
              <w:rPr>
                <w:rFonts w:ascii="GHEA Grapalat" w:hAnsi="GHEA Grapalat"/>
                <w:sz w:val="18"/>
              </w:rPr>
              <w:t xml:space="preserve"> **</w:t>
            </w:r>
          </w:p>
        </w:tc>
        <w:tc>
          <w:tcPr>
            <w:tcW w:w="3827" w:type="dxa"/>
            <w:vMerge w:val="restart"/>
            <w:vAlign w:val="center"/>
          </w:tcPr>
          <w:p w14:paraId="3F38F90C"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տեխնիկական</w:t>
            </w:r>
            <w:proofErr w:type="spellEnd"/>
            <w:r w:rsidRPr="00A71D81">
              <w:rPr>
                <w:rFonts w:ascii="GHEA Grapalat" w:hAnsi="GHEA Grapalat"/>
                <w:sz w:val="18"/>
              </w:rPr>
              <w:t xml:space="preserve"> </w:t>
            </w:r>
            <w:proofErr w:type="spellStart"/>
            <w:r w:rsidRPr="00A71D81">
              <w:rPr>
                <w:rFonts w:ascii="GHEA Grapalat" w:hAnsi="GHEA Grapalat"/>
                <w:sz w:val="18"/>
              </w:rPr>
              <w:t>բնութագիրը</w:t>
            </w:r>
            <w:proofErr w:type="spellEnd"/>
          </w:p>
        </w:tc>
        <w:tc>
          <w:tcPr>
            <w:tcW w:w="929" w:type="dxa"/>
            <w:vMerge w:val="restart"/>
            <w:vAlign w:val="center"/>
          </w:tcPr>
          <w:p w14:paraId="07B71236"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չափման</w:t>
            </w:r>
            <w:proofErr w:type="spellEnd"/>
            <w:r w:rsidRPr="00A71D81">
              <w:rPr>
                <w:rFonts w:ascii="GHEA Grapalat" w:hAnsi="GHEA Grapalat"/>
                <w:sz w:val="18"/>
              </w:rPr>
              <w:t xml:space="preserve"> </w:t>
            </w:r>
            <w:proofErr w:type="spellStart"/>
            <w:r w:rsidRPr="00A71D81">
              <w:rPr>
                <w:rFonts w:ascii="GHEA Grapalat" w:hAnsi="GHEA Grapalat"/>
                <w:sz w:val="18"/>
              </w:rPr>
              <w:t>միավորը</w:t>
            </w:r>
            <w:proofErr w:type="spellEnd"/>
          </w:p>
        </w:tc>
        <w:tc>
          <w:tcPr>
            <w:tcW w:w="889" w:type="dxa"/>
            <w:vMerge w:val="restart"/>
            <w:vAlign w:val="center"/>
          </w:tcPr>
          <w:p w14:paraId="154254B9"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միավոր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81" w:type="dxa"/>
            <w:vMerge w:val="restart"/>
            <w:vAlign w:val="center"/>
          </w:tcPr>
          <w:p w14:paraId="2CB8EC0A"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գինը</w:t>
            </w:r>
            <w:proofErr w:type="spellEnd"/>
            <w:r w:rsidRPr="00A71D81">
              <w:rPr>
                <w:rFonts w:ascii="GHEA Grapalat" w:hAnsi="GHEA Grapalat"/>
                <w:sz w:val="18"/>
              </w:rPr>
              <w:t xml:space="preserve">/ՀՀ </w:t>
            </w:r>
            <w:proofErr w:type="spellStart"/>
            <w:r w:rsidRPr="00A71D81">
              <w:rPr>
                <w:rFonts w:ascii="GHEA Grapalat" w:hAnsi="GHEA Grapalat"/>
                <w:sz w:val="18"/>
              </w:rPr>
              <w:t>դրամ</w:t>
            </w:r>
            <w:proofErr w:type="spellEnd"/>
          </w:p>
        </w:tc>
        <w:tc>
          <w:tcPr>
            <w:tcW w:w="1081" w:type="dxa"/>
            <w:vMerge w:val="restart"/>
            <w:vAlign w:val="center"/>
          </w:tcPr>
          <w:p w14:paraId="4D440344"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ընդհանուր</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c>
          <w:tcPr>
            <w:tcW w:w="2541" w:type="dxa"/>
            <w:gridSpan w:val="2"/>
            <w:vAlign w:val="center"/>
          </w:tcPr>
          <w:p w14:paraId="453E140E"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մատակարարման</w:t>
            </w:r>
            <w:proofErr w:type="spellEnd"/>
          </w:p>
        </w:tc>
      </w:tr>
      <w:tr w:rsidR="00B11D10" w:rsidRPr="00A71D81" w14:paraId="64CC2CFC" w14:textId="77777777" w:rsidTr="00317BCE">
        <w:trPr>
          <w:trHeight w:val="445"/>
          <w:jc w:val="center"/>
        </w:trPr>
        <w:tc>
          <w:tcPr>
            <w:tcW w:w="817" w:type="dxa"/>
            <w:vMerge/>
            <w:vAlign w:val="center"/>
          </w:tcPr>
          <w:p w14:paraId="46930DB1" w14:textId="77777777" w:rsidR="00B11D10" w:rsidRPr="00A71D81" w:rsidRDefault="00B11D10" w:rsidP="00317BCE">
            <w:pPr>
              <w:jc w:val="center"/>
              <w:rPr>
                <w:rFonts w:ascii="GHEA Grapalat" w:hAnsi="GHEA Grapalat"/>
                <w:sz w:val="18"/>
              </w:rPr>
            </w:pPr>
          </w:p>
        </w:tc>
        <w:tc>
          <w:tcPr>
            <w:tcW w:w="1464" w:type="dxa"/>
            <w:vMerge/>
            <w:vAlign w:val="center"/>
          </w:tcPr>
          <w:p w14:paraId="128116E5" w14:textId="77777777" w:rsidR="00B11D10" w:rsidRPr="00A71D81" w:rsidRDefault="00B11D10" w:rsidP="00317BCE">
            <w:pPr>
              <w:jc w:val="center"/>
              <w:rPr>
                <w:rFonts w:ascii="GHEA Grapalat" w:hAnsi="GHEA Grapalat"/>
                <w:sz w:val="18"/>
              </w:rPr>
            </w:pPr>
          </w:p>
        </w:tc>
        <w:tc>
          <w:tcPr>
            <w:tcW w:w="1649" w:type="dxa"/>
            <w:vMerge/>
            <w:vAlign w:val="center"/>
          </w:tcPr>
          <w:p w14:paraId="7D580FA0" w14:textId="77777777" w:rsidR="00B11D10" w:rsidRPr="00A71D81" w:rsidRDefault="00B11D10" w:rsidP="00317BCE">
            <w:pPr>
              <w:jc w:val="center"/>
              <w:rPr>
                <w:rFonts w:ascii="GHEA Grapalat" w:hAnsi="GHEA Grapalat"/>
                <w:sz w:val="18"/>
              </w:rPr>
            </w:pPr>
          </w:p>
        </w:tc>
        <w:tc>
          <w:tcPr>
            <w:tcW w:w="1565" w:type="dxa"/>
            <w:vMerge/>
            <w:vAlign w:val="center"/>
          </w:tcPr>
          <w:p w14:paraId="365C756C" w14:textId="77777777" w:rsidR="00B11D10" w:rsidRPr="00A71D81" w:rsidRDefault="00B11D10" w:rsidP="00317BCE">
            <w:pPr>
              <w:jc w:val="center"/>
              <w:rPr>
                <w:rFonts w:ascii="GHEA Grapalat" w:hAnsi="GHEA Grapalat"/>
                <w:sz w:val="18"/>
              </w:rPr>
            </w:pPr>
          </w:p>
        </w:tc>
        <w:tc>
          <w:tcPr>
            <w:tcW w:w="3827" w:type="dxa"/>
            <w:vMerge/>
            <w:vAlign w:val="center"/>
          </w:tcPr>
          <w:p w14:paraId="1411734C" w14:textId="77777777" w:rsidR="00B11D10" w:rsidRPr="00A71D81" w:rsidRDefault="00B11D10" w:rsidP="00317BCE">
            <w:pPr>
              <w:jc w:val="center"/>
              <w:rPr>
                <w:rFonts w:ascii="GHEA Grapalat" w:hAnsi="GHEA Grapalat"/>
                <w:sz w:val="18"/>
              </w:rPr>
            </w:pPr>
          </w:p>
        </w:tc>
        <w:tc>
          <w:tcPr>
            <w:tcW w:w="929" w:type="dxa"/>
            <w:vMerge/>
            <w:vAlign w:val="center"/>
          </w:tcPr>
          <w:p w14:paraId="7C80F3E3" w14:textId="77777777" w:rsidR="00B11D10" w:rsidRPr="00A71D81" w:rsidRDefault="00B11D10" w:rsidP="00317BCE">
            <w:pPr>
              <w:jc w:val="center"/>
              <w:rPr>
                <w:rFonts w:ascii="GHEA Grapalat" w:hAnsi="GHEA Grapalat"/>
                <w:sz w:val="18"/>
              </w:rPr>
            </w:pPr>
          </w:p>
        </w:tc>
        <w:tc>
          <w:tcPr>
            <w:tcW w:w="889" w:type="dxa"/>
            <w:vMerge/>
            <w:vAlign w:val="center"/>
          </w:tcPr>
          <w:p w14:paraId="7A193E07" w14:textId="77777777" w:rsidR="00B11D10" w:rsidRPr="00A71D81" w:rsidRDefault="00B11D10" w:rsidP="00317BCE">
            <w:pPr>
              <w:jc w:val="center"/>
              <w:rPr>
                <w:rFonts w:ascii="GHEA Grapalat" w:hAnsi="GHEA Grapalat"/>
                <w:sz w:val="18"/>
              </w:rPr>
            </w:pPr>
          </w:p>
        </w:tc>
        <w:tc>
          <w:tcPr>
            <w:tcW w:w="1081" w:type="dxa"/>
            <w:vMerge/>
            <w:vAlign w:val="center"/>
          </w:tcPr>
          <w:p w14:paraId="356D8868" w14:textId="77777777" w:rsidR="00B11D10" w:rsidRPr="00A71D81" w:rsidRDefault="00B11D10" w:rsidP="00317BCE">
            <w:pPr>
              <w:jc w:val="center"/>
              <w:rPr>
                <w:rFonts w:ascii="GHEA Grapalat" w:hAnsi="GHEA Grapalat"/>
                <w:sz w:val="18"/>
              </w:rPr>
            </w:pPr>
          </w:p>
        </w:tc>
        <w:tc>
          <w:tcPr>
            <w:tcW w:w="1081" w:type="dxa"/>
            <w:vMerge/>
            <w:vAlign w:val="center"/>
          </w:tcPr>
          <w:p w14:paraId="4616CCFB" w14:textId="77777777" w:rsidR="00B11D10" w:rsidRPr="00A71D81" w:rsidRDefault="00B11D10" w:rsidP="00317BCE">
            <w:pPr>
              <w:jc w:val="center"/>
              <w:rPr>
                <w:rFonts w:ascii="GHEA Grapalat" w:hAnsi="GHEA Grapalat"/>
                <w:sz w:val="18"/>
              </w:rPr>
            </w:pPr>
          </w:p>
        </w:tc>
        <w:tc>
          <w:tcPr>
            <w:tcW w:w="1265" w:type="dxa"/>
            <w:vAlign w:val="center"/>
          </w:tcPr>
          <w:p w14:paraId="73C292CC"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հասցեն</w:t>
            </w:r>
            <w:proofErr w:type="spellEnd"/>
          </w:p>
        </w:tc>
        <w:tc>
          <w:tcPr>
            <w:tcW w:w="1276" w:type="dxa"/>
            <w:vAlign w:val="center"/>
          </w:tcPr>
          <w:p w14:paraId="0A867F3E" w14:textId="77777777" w:rsidR="00B11D10" w:rsidRPr="00A71D81" w:rsidRDefault="00B11D10" w:rsidP="00317BCE">
            <w:pPr>
              <w:jc w:val="center"/>
              <w:rPr>
                <w:rFonts w:ascii="GHEA Grapalat" w:hAnsi="GHEA Grapalat"/>
                <w:sz w:val="18"/>
              </w:rPr>
            </w:pPr>
            <w:proofErr w:type="spellStart"/>
            <w:r w:rsidRPr="00A71D81">
              <w:rPr>
                <w:rFonts w:ascii="GHEA Grapalat" w:hAnsi="GHEA Grapalat"/>
                <w:sz w:val="18"/>
              </w:rPr>
              <w:t>ենթակա</w:t>
            </w:r>
            <w:proofErr w:type="spellEnd"/>
            <w:r w:rsidRPr="00A71D81">
              <w:rPr>
                <w:rFonts w:ascii="GHEA Grapalat" w:hAnsi="GHEA Grapalat"/>
                <w:sz w:val="18"/>
              </w:rPr>
              <w:t xml:space="preserve"> </w:t>
            </w:r>
            <w:proofErr w:type="spellStart"/>
            <w:r w:rsidRPr="00A71D81">
              <w:rPr>
                <w:rFonts w:ascii="GHEA Grapalat" w:hAnsi="GHEA Grapalat"/>
                <w:sz w:val="18"/>
              </w:rPr>
              <w:t>քանակը</w:t>
            </w:r>
            <w:proofErr w:type="spellEnd"/>
          </w:p>
        </w:tc>
      </w:tr>
      <w:tr w:rsidR="00867005" w:rsidRPr="00A71D81" w14:paraId="61300FC7" w14:textId="77777777" w:rsidTr="00867005">
        <w:trPr>
          <w:trHeight w:val="246"/>
          <w:jc w:val="center"/>
        </w:trPr>
        <w:tc>
          <w:tcPr>
            <w:tcW w:w="817" w:type="dxa"/>
            <w:vAlign w:val="center"/>
          </w:tcPr>
          <w:p w14:paraId="78859AAD" w14:textId="27FA683E" w:rsidR="00867005" w:rsidRPr="00E60906" w:rsidRDefault="00867005" w:rsidP="00867005">
            <w:pPr>
              <w:jc w:val="center"/>
              <w:rPr>
                <w:rFonts w:ascii="GHEA Grapalat" w:hAnsi="GHEA Grapalat" w:cs="Calibri"/>
                <w:color w:val="000000"/>
                <w:sz w:val="18"/>
                <w:szCs w:val="18"/>
                <w:lang w:val="hy-AM"/>
              </w:rPr>
            </w:pPr>
            <w:r w:rsidRPr="00E60906">
              <w:rPr>
                <w:rFonts w:ascii="GHEA Grapalat" w:hAnsi="GHEA Grapalat" w:cs="Calibri"/>
                <w:color w:val="000000"/>
                <w:sz w:val="18"/>
                <w:szCs w:val="18"/>
                <w:lang w:val="hy-AM"/>
              </w:rPr>
              <w:t>1</w:t>
            </w:r>
          </w:p>
        </w:tc>
        <w:tc>
          <w:tcPr>
            <w:tcW w:w="1464" w:type="dxa"/>
            <w:vAlign w:val="center"/>
          </w:tcPr>
          <w:p w14:paraId="388BDBFB" w14:textId="218B9C37" w:rsidR="00867005" w:rsidRPr="00E60906"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15872400</w:t>
            </w:r>
          </w:p>
        </w:tc>
        <w:tc>
          <w:tcPr>
            <w:tcW w:w="1649" w:type="dxa"/>
            <w:vAlign w:val="center"/>
          </w:tcPr>
          <w:p w14:paraId="6882ECD8" w14:textId="77777777" w:rsidR="00867005" w:rsidRPr="00E60906"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Աղ</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կերակրի</w:t>
            </w:r>
            <w:proofErr w:type="spellEnd"/>
          </w:p>
        </w:tc>
        <w:tc>
          <w:tcPr>
            <w:tcW w:w="1565" w:type="dxa"/>
            <w:vAlign w:val="bottom"/>
          </w:tcPr>
          <w:p w14:paraId="01C5114F" w14:textId="11956452" w:rsidR="00867005" w:rsidRPr="00E60906" w:rsidRDefault="00867005" w:rsidP="00867005">
            <w:pPr>
              <w:jc w:val="center"/>
              <w:rPr>
                <w:rFonts w:ascii="GHEA Grapalat" w:hAnsi="GHEA Grapalat" w:cs="Calibri"/>
                <w:color w:val="000000"/>
                <w:sz w:val="18"/>
                <w:szCs w:val="18"/>
              </w:rPr>
            </w:pPr>
          </w:p>
        </w:tc>
        <w:tc>
          <w:tcPr>
            <w:tcW w:w="3827" w:type="dxa"/>
            <w:vAlign w:val="center"/>
          </w:tcPr>
          <w:p w14:paraId="0035BA53" w14:textId="77777777" w:rsidR="00867005" w:rsidRPr="00E60906" w:rsidRDefault="00867005" w:rsidP="00867005">
            <w:pPr>
              <w:jc w:val="center"/>
              <w:rPr>
                <w:rFonts w:ascii="GHEA Grapalat" w:hAnsi="GHEA Grapalat" w:cs="Calibri"/>
                <w:color w:val="000000"/>
                <w:sz w:val="18"/>
                <w:szCs w:val="18"/>
              </w:rPr>
            </w:pPr>
          </w:p>
          <w:p w14:paraId="2839C598" w14:textId="77777777" w:rsidR="00867005" w:rsidRPr="00E60906"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Կերակրի</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աղ</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բարձր</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տեսակի</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յոդացված</w:t>
            </w:r>
            <w:proofErr w:type="spellEnd"/>
            <w:r w:rsidRPr="00E60906">
              <w:rPr>
                <w:rFonts w:ascii="GHEA Grapalat" w:hAnsi="GHEA Grapalat" w:cs="Calibri"/>
                <w:color w:val="000000"/>
                <w:sz w:val="18"/>
                <w:szCs w:val="18"/>
              </w:rPr>
              <w:t xml:space="preserve"> ՀՍՏ 239-</w:t>
            </w:r>
            <w:proofErr w:type="gramStart"/>
            <w:r w:rsidRPr="00E60906">
              <w:rPr>
                <w:rFonts w:ascii="GHEA Grapalat" w:hAnsi="GHEA Grapalat" w:cs="Calibri"/>
                <w:color w:val="000000"/>
                <w:sz w:val="18"/>
                <w:szCs w:val="18"/>
              </w:rPr>
              <w:t xml:space="preserve">2005  </w:t>
            </w:r>
            <w:proofErr w:type="spellStart"/>
            <w:r w:rsidRPr="00E60906">
              <w:rPr>
                <w:rFonts w:ascii="GHEA Grapalat" w:hAnsi="GHEA Grapalat" w:cs="Calibri"/>
                <w:color w:val="000000"/>
                <w:sz w:val="18"/>
                <w:szCs w:val="18"/>
              </w:rPr>
              <w:t>Պիտանելիության</w:t>
            </w:r>
            <w:proofErr w:type="spellEnd"/>
            <w:proofErr w:type="gram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ժամկետը</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արտադրման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օրվանից</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ոչ</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պակաս</w:t>
            </w:r>
            <w:proofErr w:type="spellEnd"/>
            <w:r w:rsidRPr="00E60906">
              <w:rPr>
                <w:rFonts w:ascii="GHEA Grapalat" w:hAnsi="GHEA Grapalat" w:cs="Calibri"/>
                <w:color w:val="000000"/>
                <w:sz w:val="18"/>
                <w:szCs w:val="18"/>
              </w:rPr>
              <w:t xml:space="preserve"> 12 </w:t>
            </w:r>
            <w:proofErr w:type="spellStart"/>
            <w:r w:rsidRPr="00E60906">
              <w:rPr>
                <w:rFonts w:ascii="GHEA Grapalat" w:hAnsi="GHEA Grapalat" w:cs="Calibri"/>
                <w:color w:val="000000"/>
                <w:sz w:val="18"/>
                <w:szCs w:val="18"/>
              </w:rPr>
              <w:t>ամիս</w:t>
            </w:r>
            <w:proofErr w:type="spellEnd"/>
            <w:r w:rsidRPr="00E60906">
              <w:rPr>
                <w:rFonts w:ascii="GHEA Grapalat" w:hAnsi="GHEA Grapalat" w:cs="Calibri"/>
                <w:color w:val="000000"/>
                <w:sz w:val="18"/>
                <w:szCs w:val="18"/>
              </w:rPr>
              <w:t>:</w:t>
            </w:r>
          </w:p>
          <w:p w14:paraId="4B5E0E9C" w14:textId="77777777" w:rsidR="00867005" w:rsidRPr="00E60906" w:rsidRDefault="00867005" w:rsidP="00867005">
            <w:pPr>
              <w:jc w:val="center"/>
              <w:rPr>
                <w:rFonts w:ascii="GHEA Grapalat" w:hAnsi="GHEA Grapalat" w:cs="Calibri"/>
                <w:color w:val="000000"/>
                <w:sz w:val="18"/>
                <w:szCs w:val="18"/>
              </w:rPr>
            </w:pPr>
          </w:p>
        </w:tc>
        <w:tc>
          <w:tcPr>
            <w:tcW w:w="929" w:type="dxa"/>
            <w:vAlign w:val="center"/>
          </w:tcPr>
          <w:p w14:paraId="726361AB" w14:textId="77777777" w:rsidR="00867005" w:rsidRPr="00E60906"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կգ</w:t>
            </w:r>
            <w:proofErr w:type="spellEnd"/>
          </w:p>
        </w:tc>
        <w:tc>
          <w:tcPr>
            <w:tcW w:w="889" w:type="dxa"/>
            <w:vAlign w:val="center"/>
          </w:tcPr>
          <w:p w14:paraId="69A6C5A5" w14:textId="77777777" w:rsidR="00867005" w:rsidRPr="00E60906" w:rsidRDefault="00867005" w:rsidP="00867005">
            <w:pPr>
              <w:jc w:val="center"/>
              <w:rPr>
                <w:rFonts w:ascii="GHEA Grapalat" w:hAnsi="GHEA Grapalat" w:cs="Calibri"/>
                <w:color w:val="000000"/>
                <w:sz w:val="18"/>
                <w:szCs w:val="18"/>
              </w:rPr>
            </w:pPr>
          </w:p>
        </w:tc>
        <w:tc>
          <w:tcPr>
            <w:tcW w:w="1081" w:type="dxa"/>
            <w:vAlign w:val="center"/>
          </w:tcPr>
          <w:p w14:paraId="3DF933C4" w14:textId="77777777" w:rsidR="00867005" w:rsidRPr="00E60906" w:rsidRDefault="00867005" w:rsidP="00867005">
            <w:pPr>
              <w:jc w:val="center"/>
              <w:rPr>
                <w:rFonts w:ascii="GHEA Grapalat" w:hAnsi="GHEA Grapalat" w:cs="Calibri"/>
                <w:color w:val="000000"/>
                <w:sz w:val="18"/>
                <w:szCs w:val="18"/>
              </w:rPr>
            </w:pPr>
          </w:p>
        </w:tc>
        <w:tc>
          <w:tcPr>
            <w:tcW w:w="1081" w:type="dxa"/>
            <w:vAlign w:val="center"/>
          </w:tcPr>
          <w:p w14:paraId="1C43C477" w14:textId="404F161E" w:rsidR="00867005" w:rsidRPr="006B6C51" w:rsidRDefault="00867005" w:rsidP="00867005">
            <w:pPr>
              <w:jc w:val="center"/>
              <w:rPr>
                <w:rFonts w:ascii="GHEA Grapalat" w:hAnsi="GHEA Grapalat"/>
                <w:sz w:val="22"/>
                <w:szCs w:val="22"/>
                <w:lang w:val="hy-AM"/>
              </w:rPr>
            </w:pPr>
            <w:r>
              <w:rPr>
                <w:rFonts w:ascii="Arial" w:hAnsi="Arial" w:cs="Arial"/>
                <w:color w:val="000000"/>
                <w:sz w:val="20"/>
                <w:szCs w:val="20"/>
              </w:rPr>
              <w:t>37,4</w:t>
            </w:r>
          </w:p>
        </w:tc>
        <w:tc>
          <w:tcPr>
            <w:tcW w:w="1265" w:type="dxa"/>
            <w:vAlign w:val="center"/>
          </w:tcPr>
          <w:p w14:paraId="6ED4D009" w14:textId="77777777" w:rsidR="00867005" w:rsidRPr="00E60906"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4E845127" w14:textId="7D810F8C"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19B65E00" w14:textId="0602A2B3"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0440EA30"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753DDC0F" w14:textId="2705979B" w:rsidR="00867005" w:rsidRPr="00E60906" w:rsidRDefault="00867005" w:rsidP="00867005">
            <w:pPr>
              <w:jc w:val="center"/>
              <w:rPr>
                <w:rFonts w:ascii="GHEA Grapalat" w:hAnsi="GHEA Grapalat" w:cs="Calibri"/>
                <w:color w:val="000000"/>
                <w:sz w:val="18"/>
                <w:szCs w:val="18"/>
              </w:rPr>
            </w:pPr>
          </w:p>
        </w:tc>
      </w:tr>
      <w:tr w:rsidR="00867005" w:rsidRPr="00A71D81" w14:paraId="7465B144" w14:textId="77777777" w:rsidTr="00867005">
        <w:trPr>
          <w:trHeight w:val="246"/>
          <w:jc w:val="center"/>
        </w:trPr>
        <w:tc>
          <w:tcPr>
            <w:tcW w:w="817" w:type="dxa"/>
            <w:vAlign w:val="center"/>
          </w:tcPr>
          <w:p w14:paraId="26711935" w14:textId="0C4C4D0C" w:rsidR="00867005" w:rsidRPr="00E60906" w:rsidRDefault="00867005" w:rsidP="00867005">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2</w:t>
            </w:r>
          </w:p>
        </w:tc>
        <w:tc>
          <w:tcPr>
            <w:tcW w:w="1464" w:type="dxa"/>
            <w:vAlign w:val="center"/>
          </w:tcPr>
          <w:p w14:paraId="5BE0DB12" w14:textId="28DDD6AD" w:rsidR="00867005" w:rsidRDefault="00867005" w:rsidP="00867005">
            <w:pPr>
              <w:jc w:val="center"/>
              <w:rPr>
                <w:rFonts w:ascii="GHEA Grapalat" w:hAnsi="GHEA Grapalat" w:cs="Calibri"/>
                <w:color w:val="000000"/>
                <w:sz w:val="18"/>
                <w:szCs w:val="18"/>
              </w:rPr>
            </w:pPr>
            <w:r w:rsidRPr="00391B4F">
              <w:rPr>
                <w:rFonts w:ascii="GHEA Grapalat" w:hAnsi="GHEA Grapalat"/>
                <w:sz w:val="16"/>
                <w:szCs w:val="16"/>
              </w:rPr>
              <w:t>3211300</w:t>
            </w:r>
          </w:p>
        </w:tc>
        <w:tc>
          <w:tcPr>
            <w:tcW w:w="1649" w:type="dxa"/>
            <w:vAlign w:val="center"/>
          </w:tcPr>
          <w:p w14:paraId="5C41330E" w14:textId="618183A3"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Բրինձ</w:t>
            </w:r>
            <w:proofErr w:type="spellEnd"/>
            <w:r w:rsidRPr="00391B4F">
              <w:rPr>
                <w:rFonts w:ascii="GHEA Grapalat" w:hAnsi="GHEA Grapalat"/>
                <w:sz w:val="16"/>
                <w:szCs w:val="16"/>
              </w:rPr>
              <w:t xml:space="preserve"> </w:t>
            </w:r>
          </w:p>
        </w:tc>
        <w:tc>
          <w:tcPr>
            <w:tcW w:w="1565" w:type="dxa"/>
            <w:vAlign w:val="bottom"/>
          </w:tcPr>
          <w:p w14:paraId="4C50810B" w14:textId="2B365709" w:rsidR="00867005" w:rsidRPr="003679F9" w:rsidRDefault="00867005" w:rsidP="00867005">
            <w:pPr>
              <w:jc w:val="center"/>
              <w:rPr>
                <w:rFonts w:ascii="GHEA Grapalat" w:hAnsi="GHEA Grapalat" w:cs="Calibri"/>
                <w:color w:val="000000"/>
                <w:sz w:val="18"/>
                <w:szCs w:val="18"/>
              </w:rPr>
            </w:pPr>
          </w:p>
        </w:tc>
        <w:tc>
          <w:tcPr>
            <w:tcW w:w="3827" w:type="dxa"/>
            <w:vAlign w:val="center"/>
          </w:tcPr>
          <w:p w14:paraId="47735E7C" w14:textId="58AAD390" w:rsidR="00867005" w:rsidRPr="006E0DE5" w:rsidRDefault="00867005" w:rsidP="00867005">
            <w:pPr>
              <w:jc w:val="center"/>
              <w:rPr>
                <w:rFonts w:ascii="GHEA Grapalat" w:hAnsi="GHEA Grapalat" w:cs="Calibri"/>
                <w:color w:val="000000"/>
                <w:sz w:val="18"/>
                <w:szCs w:val="18"/>
                <w:lang w:val="hy-AM"/>
              </w:rPr>
            </w:pPr>
            <w:r w:rsidRPr="00391B4F">
              <w:rPr>
                <w:rFonts w:ascii="GHEA Grapalat" w:hAnsi="GHEA Grapalat"/>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929" w:type="dxa"/>
            <w:vAlign w:val="center"/>
          </w:tcPr>
          <w:p w14:paraId="2FFC8C92" w14:textId="59169278"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կգ</w:t>
            </w:r>
            <w:proofErr w:type="spellEnd"/>
          </w:p>
        </w:tc>
        <w:tc>
          <w:tcPr>
            <w:tcW w:w="889" w:type="dxa"/>
            <w:vAlign w:val="center"/>
          </w:tcPr>
          <w:p w14:paraId="06A9887F"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30E6203E"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076FB588" w14:textId="4D5853CA" w:rsidR="00867005" w:rsidRPr="006B6C51" w:rsidRDefault="00867005" w:rsidP="00867005">
            <w:pPr>
              <w:jc w:val="center"/>
              <w:rPr>
                <w:rFonts w:ascii="GHEA Grapalat" w:hAnsi="GHEA Grapalat"/>
                <w:sz w:val="22"/>
                <w:szCs w:val="22"/>
                <w:lang w:val="hy-AM"/>
              </w:rPr>
            </w:pPr>
            <w:r>
              <w:rPr>
                <w:rFonts w:ascii="Arial" w:hAnsi="Arial" w:cs="Arial"/>
                <w:color w:val="000000"/>
                <w:sz w:val="20"/>
                <w:szCs w:val="20"/>
              </w:rPr>
              <w:t>289,7</w:t>
            </w:r>
          </w:p>
        </w:tc>
        <w:tc>
          <w:tcPr>
            <w:tcW w:w="1265" w:type="dxa"/>
            <w:vAlign w:val="center"/>
          </w:tcPr>
          <w:p w14:paraId="6393CF10" w14:textId="7BF78831" w:rsidR="00867005" w:rsidRPr="007E4142"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7B6884A7" w14:textId="77777777"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73B5F1A7" w14:textId="77777777"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26047E98"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387B7C8B" w14:textId="7780BF2B" w:rsidR="00867005" w:rsidRPr="007E4142" w:rsidRDefault="00867005" w:rsidP="00867005">
            <w:pPr>
              <w:jc w:val="center"/>
              <w:rPr>
                <w:rFonts w:ascii="GHEA Grapalat" w:hAnsi="GHEA Grapalat" w:cs="Calibri"/>
                <w:color w:val="000000"/>
                <w:sz w:val="18"/>
                <w:szCs w:val="18"/>
              </w:rPr>
            </w:pPr>
          </w:p>
        </w:tc>
      </w:tr>
      <w:tr w:rsidR="00867005" w:rsidRPr="00A71D81" w14:paraId="3C011215" w14:textId="77777777" w:rsidTr="00867005">
        <w:trPr>
          <w:trHeight w:val="246"/>
          <w:jc w:val="center"/>
        </w:trPr>
        <w:tc>
          <w:tcPr>
            <w:tcW w:w="817" w:type="dxa"/>
            <w:vAlign w:val="center"/>
          </w:tcPr>
          <w:p w14:paraId="0F53C823" w14:textId="448C2B88" w:rsidR="00867005" w:rsidRPr="00E60906" w:rsidRDefault="00867005" w:rsidP="00867005">
            <w:pPr>
              <w:jc w:val="center"/>
              <w:rPr>
                <w:rFonts w:ascii="GHEA Grapalat" w:hAnsi="GHEA Grapalat" w:cs="Calibri"/>
                <w:color w:val="000000"/>
                <w:sz w:val="18"/>
                <w:szCs w:val="18"/>
                <w:lang w:val="hy-AM"/>
              </w:rPr>
            </w:pPr>
            <w:r>
              <w:rPr>
                <w:rFonts w:ascii="GHEA Grapalat" w:hAnsi="GHEA Grapalat"/>
                <w:sz w:val="16"/>
                <w:szCs w:val="16"/>
                <w:lang w:val="hy-AM"/>
              </w:rPr>
              <w:t>3</w:t>
            </w:r>
          </w:p>
        </w:tc>
        <w:tc>
          <w:tcPr>
            <w:tcW w:w="1464" w:type="dxa"/>
            <w:vAlign w:val="center"/>
          </w:tcPr>
          <w:p w14:paraId="1C3192ED" w14:textId="01202F89" w:rsidR="00867005" w:rsidRDefault="00867005" w:rsidP="00867005">
            <w:pPr>
              <w:jc w:val="center"/>
              <w:rPr>
                <w:rFonts w:ascii="GHEA Grapalat" w:hAnsi="GHEA Grapalat" w:cs="Calibri"/>
                <w:color w:val="000000"/>
                <w:sz w:val="18"/>
                <w:szCs w:val="18"/>
              </w:rPr>
            </w:pPr>
            <w:r w:rsidRPr="00391B4F">
              <w:rPr>
                <w:rFonts w:ascii="GHEA Grapalat" w:hAnsi="GHEA Grapalat"/>
                <w:sz w:val="16"/>
                <w:szCs w:val="16"/>
              </w:rPr>
              <w:t>03221110</w:t>
            </w:r>
          </w:p>
        </w:tc>
        <w:tc>
          <w:tcPr>
            <w:tcW w:w="1649" w:type="dxa"/>
            <w:vAlign w:val="center"/>
          </w:tcPr>
          <w:p w14:paraId="34DE4805" w14:textId="4ACC536A"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Գազար</w:t>
            </w:r>
            <w:proofErr w:type="spellEnd"/>
          </w:p>
        </w:tc>
        <w:tc>
          <w:tcPr>
            <w:tcW w:w="1565" w:type="dxa"/>
            <w:vAlign w:val="center"/>
          </w:tcPr>
          <w:p w14:paraId="4E7DAAF4" w14:textId="1BA8EFA4" w:rsidR="00867005" w:rsidRPr="003679F9" w:rsidRDefault="00867005" w:rsidP="00867005">
            <w:pPr>
              <w:jc w:val="center"/>
              <w:rPr>
                <w:rFonts w:ascii="GHEA Grapalat" w:hAnsi="GHEA Grapalat" w:cs="Calibri"/>
                <w:color w:val="000000"/>
                <w:sz w:val="18"/>
                <w:szCs w:val="18"/>
              </w:rPr>
            </w:pPr>
          </w:p>
        </w:tc>
        <w:tc>
          <w:tcPr>
            <w:tcW w:w="3827" w:type="dxa"/>
            <w:vAlign w:val="center"/>
          </w:tcPr>
          <w:p w14:paraId="461422E4" w14:textId="3AFE1542" w:rsidR="00867005" w:rsidRPr="008833A9" w:rsidRDefault="00867005" w:rsidP="00867005">
            <w:pPr>
              <w:jc w:val="center"/>
              <w:rPr>
                <w:rFonts w:ascii="GHEA Grapalat" w:hAnsi="GHEA Grapalat" w:cs="Calibri"/>
                <w:color w:val="000000"/>
                <w:sz w:val="18"/>
                <w:szCs w:val="18"/>
              </w:rPr>
            </w:pPr>
            <w:r w:rsidRPr="00391B4F">
              <w:rPr>
                <w:rFonts w:ascii="GHEA Grapalat" w:hAnsi="GHEA Grapalat"/>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929" w:type="dxa"/>
            <w:vAlign w:val="center"/>
          </w:tcPr>
          <w:p w14:paraId="0D8B4CEA" w14:textId="40826509"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կգ</w:t>
            </w:r>
            <w:proofErr w:type="spellEnd"/>
          </w:p>
        </w:tc>
        <w:tc>
          <w:tcPr>
            <w:tcW w:w="889" w:type="dxa"/>
            <w:vAlign w:val="center"/>
          </w:tcPr>
          <w:p w14:paraId="34125672"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3E8B180C"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79266CE2" w14:textId="3FCB49EB" w:rsidR="00867005" w:rsidRPr="006B6C51" w:rsidRDefault="00867005" w:rsidP="00867005">
            <w:pPr>
              <w:jc w:val="center"/>
              <w:rPr>
                <w:rFonts w:ascii="GHEA Grapalat" w:hAnsi="GHEA Grapalat"/>
                <w:sz w:val="22"/>
                <w:szCs w:val="22"/>
                <w:lang w:val="hy-AM"/>
              </w:rPr>
            </w:pPr>
            <w:r>
              <w:rPr>
                <w:rFonts w:ascii="Arial" w:hAnsi="Arial" w:cs="Arial"/>
                <w:color w:val="000000"/>
                <w:sz w:val="20"/>
                <w:szCs w:val="20"/>
              </w:rPr>
              <w:t>130,4</w:t>
            </w:r>
          </w:p>
        </w:tc>
        <w:tc>
          <w:tcPr>
            <w:tcW w:w="1265" w:type="dxa"/>
            <w:vAlign w:val="center"/>
          </w:tcPr>
          <w:p w14:paraId="522C02DA" w14:textId="03A473B8" w:rsidR="00867005" w:rsidRPr="007E4142"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32CE4F8C" w14:textId="77777777"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2FCE8467" w14:textId="77777777"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20BA3564"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7D763CA2" w14:textId="4A897D94" w:rsidR="00867005" w:rsidRPr="007E4142" w:rsidRDefault="00867005" w:rsidP="00867005">
            <w:pPr>
              <w:jc w:val="center"/>
              <w:rPr>
                <w:rFonts w:ascii="GHEA Grapalat" w:hAnsi="GHEA Grapalat" w:cs="Calibri"/>
                <w:color w:val="000000"/>
                <w:sz w:val="18"/>
                <w:szCs w:val="18"/>
              </w:rPr>
            </w:pPr>
          </w:p>
        </w:tc>
      </w:tr>
      <w:tr w:rsidR="00867005" w:rsidRPr="00A71D81" w14:paraId="6455E8B5" w14:textId="77777777" w:rsidTr="00867005">
        <w:trPr>
          <w:trHeight w:val="246"/>
          <w:jc w:val="center"/>
        </w:trPr>
        <w:tc>
          <w:tcPr>
            <w:tcW w:w="817" w:type="dxa"/>
            <w:vAlign w:val="center"/>
          </w:tcPr>
          <w:p w14:paraId="573EB28D" w14:textId="4816504A" w:rsidR="00867005" w:rsidRPr="00E60906" w:rsidRDefault="00867005" w:rsidP="00867005">
            <w:pPr>
              <w:jc w:val="center"/>
              <w:rPr>
                <w:rFonts w:ascii="GHEA Grapalat" w:hAnsi="GHEA Grapalat" w:cs="Calibri"/>
                <w:color w:val="000000"/>
                <w:sz w:val="18"/>
                <w:szCs w:val="18"/>
                <w:lang w:val="hy-AM"/>
              </w:rPr>
            </w:pPr>
            <w:r>
              <w:rPr>
                <w:rFonts w:ascii="GHEA Grapalat" w:hAnsi="GHEA Grapalat"/>
                <w:sz w:val="16"/>
                <w:szCs w:val="16"/>
                <w:lang w:val="hy-AM"/>
              </w:rPr>
              <w:t>4</w:t>
            </w:r>
          </w:p>
        </w:tc>
        <w:tc>
          <w:tcPr>
            <w:tcW w:w="1464" w:type="dxa"/>
            <w:vAlign w:val="center"/>
          </w:tcPr>
          <w:p w14:paraId="1B54AB82" w14:textId="0DEF935B" w:rsidR="00867005" w:rsidRDefault="00867005" w:rsidP="00867005">
            <w:pPr>
              <w:jc w:val="center"/>
              <w:rPr>
                <w:rFonts w:ascii="GHEA Grapalat" w:hAnsi="GHEA Grapalat" w:cs="Calibri"/>
                <w:color w:val="000000"/>
                <w:sz w:val="18"/>
                <w:szCs w:val="18"/>
              </w:rPr>
            </w:pPr>
            <w:r w:rsidRPr="00391B4F">
              <w:rPr>
                <w:rFonts w:ascii="GHEA Grapalat" w:hAnsi="GHEA Grapalat"/>
                <w:sz w:val="16"/>
                <w:szCs w:val="16"/>
              </w:rPr>
              <w:t>03222128</w:t>
            </w:r>
          </w:p>
        </w:tc>
        <w:tc>
          <w:tcPr>
            <w:tcW w:w="1649" w:type="dxa"/>
            <w:vAlign w:val="center"/>
          </w:tcPr>
          <w:p w14:paraId="1A445D5D" w14:textId="3AF4CC39"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Խնձոր</w:t>
            </w:r>
            <w:proofErr w:type="spellEnd"/>
          </w:p>
        </w:tc>
        <w:tc>
          <w:tcPr>
            <w:tcW w:w="1565" w:type="dxa"/>
            <w:vAlign w:val="center"/>
          </w:tcPr>
          <w:p w14:paraId="4BBE8908" w14:textId="5C4B6918" w:rsidR="00867005" w:rsidRPr="003679F9" w:rsidRDefault="00867005" w:rsidP="00867005">
            <w:pPr>
              <w:jc w:val="center"/>
              <w:rPr>
                <w:rFonts w:ascii="GHEA Grapalat" w:hAnsi="GHEA Grapalat" w:cs="Calibri"/>
                <w:color w:val="000000"/>
                <w:sz w:val="18"/>
                <w:szCs w:val="18"/>
              </w:rPr>
            </w:pPr>
          </w:p>
        </w:tc>
        <w:tc>
          <w:tcPr>
            <w:tcW w:w="3827" w:type="dxa"/>
            <w:vAlign w:val="center"/>
          </w:tcPr>
          <w:p w14:paraId="679BE659" w14:textId="540B9502" w:rsidR="00867005" w:rsidRPr="008833A9" w:rsidRDefault="00867005" w:rsidP="00867005">
            <w:pPr>
              <w:jc w:val="center"/>
              <w:rPr>
                <w:rFonts w:ascii="GHEA Grapalat" w:hAnsi="GHEA Grapalat" w:cs="Calibri"/>
                <w:color w:val="000000"/>
                <w:sz w:val="18"/>
                <w:szCs w:val="18"/>
              </w:rPr>
            </w:pPr>
            <w:r w:rsidRPr="00391B4F">
              <w:rPr>
                <w:rFonts w:ascii="GHEA Grapalat" w:hAnsi="GHEA Grapalat"/>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w:t>
            </w:r>
            <w:r w:rsidRPr="00391B4F">
              <w:rPr>
                <w:rFonts w:ascii="GHEA Grapalat" w:hAnsi="GHEA Grapalat"/>
                <w:sz w:val="16"/>
                <w:szCs w:val="16"/>
                <w:lang w:val="hy-AM"/>
              </w:rPr>
              <w:lastRenderedPageBreak/>
              <w:t>բանջարեղենի տեխնիկական կանոնակարգի”և “Սննդամթերքի անվտանգության մասին” ՀՀ օրենքի 9-րդ հոդվածի</w:t>
            </w:r>
          </w:p>
        </w:tc>
        <w:tc>
          <w:tcPr>
            <w:tcW w:w="929" w:type="dxa"/>
            <w:vAlign w:val="center"/>
          </w:tcPr>
          <w:p w14:paraId="62E0DA7E" w14:textId="5B605F04"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lastRenderedPageBreak/>
              <w:t>կգ</w:t>
            </w:r>
            <w:proofErr w:type="spellEnd"/>
          </w:p>
        </w:tc>
        <w:tc>
          <w:tcPr>
            <w:tcW w:w="889" w:type="dxa"/>
            <w:vAlign w:val="center"/>
          </w:tcPr>
          <w:p w14:paraId="672AFEC5"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777CB417"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0615BF1C" w14:textId="40B7C59C" w:rsidR="00867005" w:rsidRPr="00154DDB" w:rsidRDefault="00867005" w:rsidP="00867005">
            <w:pPr>
              <w:jc w:val="center"/>
              <w:rPr>
                <w:rFonts w:ascii="Calibri" w:hAnsi="Calibri"/>
                <w:color w:val="000000"/>
                <w:sz w:val="20"/>
                <w:szCs w:val="20"/>
              </w:rPr>
            </w:pPr>
            <w:r>
              <w:rPr>
                <w:rFonts w:ascii="Arial" w:hAnsi="Arial" w:cs="Arial"/>
                <w:color w:val="000000"/>
                <w:sz w:val="20"/>
                <w:szCs w:val="20"/>
              </w:rPr>
              <w:t>1207</w:t>
            </w:r>
          </w:p>
        </w:tc>
        <w:tc>
          <w:tcPr>
            <w:tcW w:w="1265" w:type="dxa"/>
            <w:vAlign w:val="center"/>
          </w:tcPr>
          <w:p w14:paraId="0B514641" w14:textId="025DD469" w:rsidR="00867005" w:rsidRPr="007E4142"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4D9C9022" w14:textId="77777777"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0A524F15" w14:textId="77777777"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12B08D3B"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4800DE1D" w14:textId="44FE220C" w:rsidR="00867005" w:rsidRPr="007E4142" w:rsidRDefault="00867005" w:rsidP="00867005">
            <w:pPr>
              <w:jc w:val="center"/>
              <w:rPr>
                <w:rFonts w:ascii="GHEA Grapalat" w:hAnsi="GHEA Grapalat" w:cs="Calibri"/>
                <w:color w:val="000000"/>
                <w:sz w:val="18"/>
                <w:szCs w:val="18"/>
              </w:rPr>
            </w:pPr>
          </w:p>
        </w:tc>
      </w:tr>
      <w:tr w:rsidR="00867005" w:rsidRPr="00A71D81" w14:paraId="6A05AE78" w14:textId="77777777" w:rsidTr="00867005">
        <w:trPr>
          <w:trHeight w:val="246"/>
          <w:jc w:val="center"/>
        </w:trPr>
        <w:tc>
          <w:tcPr>
            <w:tcW w:w="817" w:type="dxa"/>
            <w:vAlign w:val="center"/>
          </w:tcPr>
          <w:p w14:paraId="049CCA06" w14:textId="459C0D86" w:rsidR="00867005" w:rsidRPr="00E60906" w:rsidRDefault="00867005" w:rsidP="00867005">
            <w:pPr>
              <w:jc w:val="center"/>
              <w:rPr>
                <w:rFonts w:ascii="GHEA Grapalat" w:hAnsi="GHEA Grapalat" w:cs="Calibri"/>
                <w:color w:val="000000"/>
                <w:sz w:val="18"/>
                <w:szCs w:val="18"/>
                <w:lang w:val="hy-AM"/>
              </w:rPr>
            </w:pPr>
            <w:r>
              <w:rPr>
                <w:rFonts w:ascii="GHEA Grapalat" w:hAnsi="GHEA Grapalat"/>
                <w:sz w:val="16"/>
                <w:szCs w:val="16"/>
                <w:lang w:val="hy-AM"/>
              </w:rPr>
              <w:t>5</w:t>
            </w:r>
          </w:p>
        </w:tc>
        <w:tc>
          <w:tcPr>
            <w:tcW w:w="1464" w:type="dxa"/>
            <w:vAlign w:val="center"/>
          </w:tcPr>
          <w:p w14:paraId="0DFEF85D" w14:textId="44B006BF" w:rsidR="00867005" w:rsidRDefault="00867005" w:rsidP="00867005">
            <w:pPr>
              <w:jc w:val="center"/>
              <w:rPr>
                <w:rFonts w:ascii="GHEA Grapalat" w:hAnsi="GHEA Grapalat" w:cs="Calibri"/>
                <w:color w:val="000000"/>
                <w:sz w:val="18"/>
                <w:szCs w:val="18"/>
              </w:rPr>
            </w:pPr>
            <w:r w:rsidRPr="00391B4F">
              <w:rPr>
                <w:rFonts w:ascii="GHEA Grapalat" w:hAnsi="GHEA Grapalat"/>
                <w:sz w:val="16"/>
                <w:szCs w:val="16"/>
              </w:rPr>
              <w:t>03221410</w:t>
            </w:r>
          </w:p>
        </w:tc>
        <w:tc>
          <w:tcPr>
            <w:tcW w:w="1649" w:type="dxa"/>
            <w:vAlign w:val="center"/>
          </w:tcPr>
          <w:p w14:paraId="098AB366" w14:textId="2FFFA8F3"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Կաղամբ</w:t>
            </w:r>
            <w:proofErr w:type="spellEnd"/>
          </w:p>
        </w:tc>
        <w:tc>
          <w:tcPr>
            <w:tcW w:w="1565" w:type="dxa"/>
            <w:vAlign w:val="center"/>
          </w:tcPr>
          <w:p w14:paraId="2910F898" w14:textId="7E014AC4" w:rsidR="00867005" w:rsidRPr="003679F9" w:rsidRDefault="00867005" w:rsidP="00867005">
            <w:pPr>
              <w:jc w:val="center"/>
              <w:rPr>
                <w:rFonts w:ascii="GHEA Grapalat" w:hAnsi="GHEA Grapalat" w:cs="Calibri"/>
                <w:color w:val="000000"/>
                <w:sz w:val="18"/>
                <w:szCs w:val="18"/>
              </w:rPr>
            </w:pPr>
          </w:p>
        </w:tc>
        <w:tc>
          <w:tcPr>
            <w:tcW w:w="3827" w:type="dxa"/>
            <w:vAlign w:val="center"/>
          </w:tcPr>
          <w:p w14:paraId="0B1D9CF7" w14:textId="129E2EE7" w:rsidR="00867005" w:rsidRPr="008833A9" w:rsidRDefault="00867005" w:rsidP="00867005">
            <w:pPr>
              <w:jc w:val="center"/>
              <w:rPr>
                <w:rFonts w:ascii="GHEA Grapalat" w:hAnsi="GHEA Grapalat" w:cs="Calibri"/>
                <w:color w:val="000000"/>
                <w:sz w:val="18"/>
                <w:szCs w:val="18"/>
              </w:rPr>
            </w:pPr>
            <w:r w:rsidRPr="00391B4F">
              <w:rPr>
                <w:rFonts w:ascii="GHEA Grapalat" w:hAnsi="GHEA Grapalat"/>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929" w:type="dxa"/>
            <w:vAlign w:val="center"/>
          </w:tcPr>
          <w:p w14:paraId="0A1B569F" w14:textId="3BA8C076"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կգ</w:t>
            </w:r>
            <w:proofErr w:type="spellEnd"/>
          </w:p>
        </w:tc>
        <w:tc>
          <w:tcPr>
            <w:tcW w:w="889" w:type="dxa"/>
            <w:vAlign w:val="center"/>
          </w:tcPr>
          <w:p w14:paraId="55D6CFA7"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2CE914DB"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04D1F193" w14:textId="4D4A4D29" w:rsidR="00867005" w:rsidRPr="00154DDB" w:rsidRDefault="00867005" w:rsidP="00867005">
            <w:pPr>
              <w:jc w:val="center"/>
              <w:rPr>
                <w:rFonts w:ascii="Calibri" w:hAnsi="Calibri"/>
                <w:color w:val="000000"/>
                <w:sz w:val="20"/>
                <w:szCs w:val="20"/>
              </w:rPr>
            </w:pPr>
            <w:r>
              <w:rPr>
                <w:rFonts w:ascii="Arial" w:hAnsi="Arial" w:cs="Arial"/>
                <w:color w:val="000000"/>
                <w:sz w:val="20"/>
                <w:szCs w:val="20"/>
              </w:rPr>
              <w:t>724,2</w:t>
            </w:r>
          </w:p>
        </w:tc>
        <w:tc>
          <w:tcPr>
            <w:tcW w:w="1265" w:type="dxa"/>
            <w:vAlign w:val="center"/>
          </w:tcPr>
          <w:p w14:paraId="052D49FB" w14:textId="77622C1E" w:rsidR="00867005" w:rsidRPr="007E4142"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57CFA0DC" w14:textId="77777777"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535B03E5" w14:textId="77777777"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65B13836"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357BD0CA" w14:textId="41B68F1B" w:rsidR="00867005" w:rsidRPr="007E4142" w:rsidRDefault="00867005" w:rsidP="00867005">
            <w:pPr>
              <w:jc w:val="center"/>
              <w:rPr>
                <w:rFonts w:ascii="GHEA Grapalat" w:hAnsi="GHEA Grapalat" w:cs="Calibri"/>
                <w:color w:val="000000"/>
                <w:sz w:val="18"/>
                <w:szCs w:val="18"/>
              </w:rPr>
            </w:pPr>
          </w:p>
        </w:tc>
      </w:tr>
      <w:tr w:rsidR="00867005" w:rsidRPr="00A71D81" w14:paraId="30DF5DBD" w14:textId="77777777" w:rsidTr="00867005">
        <w:trPr>
          <w:trHeight w:val="246"/>
          <w:jc w:val="center"/>
        </w:trPr>
        <w:tc>
          <w:tcPr>
            <w:tcW w:w="817" w:type="dxa"/>
            <w:vAlign w:val="center"/>
          </w:tcPr>
          <w:p w14:paraId="0BDA2787" w14:textId="6742E53D" w:rsidR="00867005" w:rsidRPr="00E60906" w:rsidRDefault="00867005" w:rsidP="00867005">
            <w:pPr>
              <w:jc w:val="center"/>
              <w:rPr>
                <w:rFonts w:ascii="GHEA Grapalat" w:hAnsi="GHEA Grapalat" w:cs="Calibri"/>
                <w:color w:val="000000"/>
                <w:sz w:val="18"/>
                <w:szCs w:val="18"/>
                <w:lang w:val="hy-AM"/>
              </w:rPr>
            </w:pPr>
            <w:r>
              <w:rPr>
                <w:rFonts w:ascii="GHEA Grapalat" w:hAnsi="GHEA Grapalat"/>
                <w:sz w:val="16"/>
                <w:szCs w:val="16"/>
                <w:lang w:val="hy-AM"/>
              </w:rPr>
              <w:t>6</w:t>
            </w:r>
          </w:p>
        </w:tc>
        <w:tc>
          <w:tcPr>
            <w:tcW w:w="1464" w:type="dxa"/>
            <w:vAlign w:val="center"/>
          </w:tcPr>
          <w:p w14:paraId="4B2B1E8A" w14:textId="08C4F4E3" w:rsidR="00867005" w:rsidRPr="007E4142" w:rsidRDefault="00867005" w:rsidP="00867005">
            <w:pPr>
              <w:jc w:val="center"/>
              <w:rPr>
                <w:rFonts w:ascii="GHEA Grapalat" w:hAnsi="GHEA Grapalat" w:cs="Calibri"/>
                <w:color w:val="000000"/>
                <w:sz w:val="18"/>
                <w:szCs w:val="18"/>
              </w:rPr>
            </w:pPr>
            <w:r w:rsidRPr="00391B4F">
              <w:rPr>
                <w:rFonts w:ascii="GHEA Grapalat" w:hAnsi="GHEA Grapalat"/>
                <w:sz w:val="16"/>
                <w:szCs w:val="16"/>
              </w:rPr>
              <w:t>03221100</w:t>
            </w:r>
          </w:p>
        </w:tc>
        <w:tc>
          <w:tcPr>
            <w:tcW w:w="1649" w:type="dxa"/>
            <w:vAlign w:val="center"/>
          </w:tcPr>
          <w:p w14:paraId="503F6C53" w14:textId="06F34C96"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Բազուկ</w:t>
            </w:r>
            <w:proofErr w:type="spellEnd"/>
          </w:p>
        </w:tc>
        <w:tc>
          <w:tcPr>
            <w:tcW w:w="1565" w:type="dxa"/>
            <w:vAlign w:val="center"/>
          </w:tcPr>
          <w:p w14:paraId="2C2B7DFA" w14:textId="3ECDB8BC" w:rsidR="00867005" w:rsidRPr="003679F9" w:rsidRDefault="00867005" w:rsidP="00867005">
            <w:pPr>
              <w:jc w:val="center"/>
              <w:rPr>
                <w:rFonts w:ascii="GHEA Grapalat" w:hAnsi="GHEA Grapalat" w:cs="Calibri"/>
                <w:color w:val="000000"/>
                <w:sz w:val="18"/>
                <w:szCs w:val="18"/>
              </w:rPr>
            </w:pPr>
          </w:p>
        </w:tc>
        <w:tc>
          <w:tcPr>
            <w:tcW w:w="3827" w:type="dxa"/>
            <w:vAlign w:val="center"/>
          </w:tcPr>
          <w:p w14:paraId="7D010500" w14:textId="7534DE82" w:rsidR="00867005" w:rsidRPr="007E4142" w:rsidRDefault="00867005" w:rsidP="00867005">
            <w:pPr>
              <w:jc w:val="center"/>
              <w:rPr>
                <w:rFonts w:ascii="GHEA Grapalat" w:hAnsi="GHEA Grapalat" w:cs="Calibri"/>
                <w:color w:val="000000"/>
                <w:sz w:val="18"/>
                <w:szCs w:val="18"/>
              </w:rPr>
            </w:pPr>
            <w:r w:rsidRPr="00391B4F">
              <w:rPr>
                <w:rFonts w:ascii="GHEA Grapalat" w:hAnsi="GHEA Grapalat"/>
                <w:sz w:val="16"/>
                <w:szCs w:val="16"/>
                <w:lang w:val="hy-AM"/>
              </w:rPr>
              <w:t>Արտաքին տեսքը` արմատապտուղները թարմ, ամբողջական, առանց հիվանդությունների, չոր, չկեղտոտված, առանց ճաքերի և վնասվածքների:</w:t>
            </w:r>
            <w:r w:rsidRPr="00391B4F">
              <w:rPr>
                <w:rFonts w:ascii="GHEA Grapalat" w:hAnsi="GHEA Grapalat"/>
                <w:sz w:val="16"/>
                <w:szCs w:val="16"/>
                <w:lang w:val="hy-AM"/>
              </w:rPr>
              <w:br/>
              <w:t>Ներքին կառուցվածքը` միջուկը հյութալի, մուգ կարմիր` տարբեր երանգների:</w:t>
            </w:r>
            <w:r w:rsidRPr="00391B4F">
              <w:rPr>
                <w:rFonts w:ascii="GHEA Grapalat" w:hAnsi="GHEA Grapalat"/>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929" w:type="dxa"/>
            <w:vAlign w:val="center"/>
          </w:tcPr>
          <w:p w14:paraId="2B29C3DE" w14:textId="084915BE" w:rsidR="00867005" w:rsidRPr="007E4142" w:rsidRDefault="00867005" w:rsidP="00867005">
            <w:pPr>
              <w:jc w:val="center"/>
              <w:rPr>
                <w:rFonts w:ascii="GHEA Grapalat" w:hAnsi="GHEA Grapalat" w:cs="Calibri"/>
                <w:color w:val="000000"/>
                <w:sz w:val="18"/>
                <w:szCs w:val="18"/>
              </w:rPr>
            </w:pPr>
            <w:proofErr w:type="spellStart"/>
            <w:r w:rsidRPr="00391B4F">
              <w:rPr>
                <w:rFonts w:ascii="GHEA Grapalat" w:hAnsi="GHEA Grapalat"/>
                <w:sz w:val="16"/>
                <w:szCs w:val="16"/>
              </w:rPr>
              <w:t>կգ</w:t>
            </w:r>
            <w:proofErr w:type="spellEnd"/>
          </w:p>
        </w:tc>
        <w:tc>
          <w:tcPr>
            <w:tcW w:w="889" w:type="dxa"/>
            <w:vAlign w:val="center"/>
          </w:tcPr>
          <w:p w14:paraId="7C4BE0A7"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05F6720A"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5A81976A" w14:textId="41DB62FC" w:rsidR="00867005" w:rsidRPr="00154DDB" w:rsidRDefault="00867005" w:rsidP="00867005">
            <w:pPr>
              <w:jc w:val="center"/>
              <w:rPr>
                <w:rFonts w:ascii="Calibri" w:hAnsi="Calibri"/>
                <w:color w:val="000000"/>
                <w:sz w:val="20"/>
                <w:szCs w:val="20"/>
              </w:rPr>
            </w:pPr>
            <w:r>
              <w:rPr>
                <w:rFonts w:ascii="Arial" w:hAnsi="Arial" w:cs="Arial"/>
                <w:color w:val="000000"/>
                <w:sz w:val="20"/>
                <w:szCs w:val="20"/>
              </w:rPr>
              <w:t>120,7</w:t>
            </w:r>
          </w:p>
        </w:tc>
        <w:tc>
          <w:tcPr>
            <w:tcW w:w="1265" w:type="dxa"/>
            <w:vAlign w:val="center"/>
          </w:tcPr>
          <w:p w14:paraId="389A96AC" w14:textId="75E76B67" w:rsidR="00867005" w:rsidRPr="007E4142"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5FBEB04D" w14:textId="77777777"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317E6C50" w14:textId="77777777"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5A0E19F2"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1D93242C" w14:textId="69A8181A" w:rsidR="00867005" w:rsidRPr="007E4142" w:rsidRDefault="00867005" w:rsidP="00867005">
            <w:pPr>
              <w:jc w:val="center"/>
              <w:rPr>
                <w:rFonts w:ascii="GHEA Grapalat" w:hAnsi="GHEA Grapalat" w:cs="Calibri"/>
                <w:color w:val="000000"/>
                <w:sz w:val="18"/>
                <w:szCs w:val="18"/>
              </w:rPr>
            </w:pPr>
          </w:p>
        </w:tc>
      </w:tr>
      <w:tr w:rsidR="00867005" w:rsidRPr="00A71D81" w14:paraId="05629D78" w14:textId="77777777" w:rsidTr="00867005">
        <w:trPr>
          <w:trHeight w:val="246"/>
          <w:jc w:val="center"/>
        </w:trPr>
        <w:tc>
          <w:tcPr>
            <w:tcW w:w="817" w:type="dxa"/>
            <w:vAlign w:val="center"/>
          </w:tcPr>
          <w:p w14:paraId="58631A92" w14:textId="0BE6D00A" w:rsidR="00867005" w:rsidRPr="00E60906" w:rsidRDefault="00867005" w:rsidP="00867005">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7</w:t>
            </w:r>
          </w:p>
        </w:tc>
        <w:tc>
          <w:tcPr>
            <w:tcW w:w="1464" w:type="dxa"/>
            <w:vAlign w:val="center"/>
          </w:tcPr>
          <w:p w14:paraId="6CFF3EDC" w14:textId="1FEAE665" w:rsidR="00867005" w:rsidRPr="007E4142" w:rsidRDefault="00867005" w:rsidP="00867005">
            <w:pPr>
              <w:jc w:val="center"/>
              <w:rPr>
                <w:rFonts w:ascii="GHEA Grapalat" w:hAnsi="GHEA Grapalat" w:cs="Calibri"/>
                <w:color w:val="000000"/>
                <w:sz w:val="18"/>
                <w:szCs w:val="18"/>
              </w:rPr>
            </w:pPr>
            <w:r>
              <w:rPr>
                <w:rFonts w:ascii="GHEA Grapalat" w:hAnsi="GHEA Grapalat" w:cs="Calibri"/>
                <w:color w:val="000000"/>
                <w:sz w:val="18"/>
                <w:szCs w:val="18"/>
              </w:rPr>
              <w:t>15811100</w:t>
            </w:r>
          </w:p>
        </w:tc>
        <w:tc>
          <w:tcPr>
            <w:tcW w:w="1649" w:type="dxa"/>
            <w:vAlign w:val="center"/>
          </w:tcPr>
          <w:p w14:paraId="171B6660" w14:textId="1F46420E" w:rsidR="00867005" w:rsidRPr="007E4142" w:rsidRDefault="00867005" w:rsidP="00867005">
            <w:pPr>
              <w:jc w:val="center"/>
              <w:rPr>
                <w:rFonts w:ascii="GHEA Grapalat" w:hAnsi="GHEA Grapalat" w:cs="Calibri"/>
                <w:color w:val="000000"/>
                <w:sz w:val="18"/>
                <w:szCs w:val="18"/>
              </w:rPr>
            </w:pPr>
            <w:proofErr w:type="spellStart"/>
            <w:r w:rsidRPr="007E4142">
              <w:rPr>
                <w:rFonts w:ascii="GHEA Grapalat" w:hAnsi="GHEA Grapalat" w:cs="Calibri"/>
                <w:color w:val="000000"/>
                <w:sz w:val="18"/>
                <w:szCs w:val="18"/>
              </w:rPr>
              <w:t>Հաց</w:t>
            </w:r>
            <w:proofErr w:type="spellEnd"/>
          </w:p>
        </w:tc>
        <w:tc>
          <w:tcPr>
            <w:tcW w:w="1565" w:type="dxa"/>
            <w:vAlign w:val="bottom"/>
          </w:tcPr>
          <w:p w14:paraId="11332C72" w14:textId="0FBC635B" w:rsidR="00867005" w:rsidRDefault="00867005" w:rsidP="00867005">
            <w:pPr>
              <w:jc w:val="center"/>
              <w:rPr>
                <w:rFonts w:ascii="Arial" w:hAnsi="Arial" w:cs="Arial"/>
                <w:color w:val="000000"/>
              </w:rPr>
            </w:pPr>
          </w:p>
        </w:tc>
        <w:tc>
          <w:tcPr>
            <w:tcW w:w="3827" w:type="dxa"/>
            <w:vAlign w:val="center"/>
          </w:tcPr>
          <w:p w14:paraId="05FF2BB1" w14:textId="77777777" w:rsidR="00867005" w:rsidRPr="006838FC" w:rsidRDefault="00867005" w:rsidP="00867005">
            <w:pPr>
              <w:rPr>
                <w:rFonts w:ascii="GHEA Grapalat" w:hAnsi="GHEA Grapalat"/>
                <w:sz w:val="16"/>
                <w:szCs w:val="16"/>
                <w:lang w:val="hy-AM"/>
              </w:rPr>
            </w:pPr>
            <w:r w:rsidRPr="00391B4F">
              <w:rPr>
                <w:rFonts w:ascii="GHEA Grapalat" w:hAnsi="GHEA Grapalat"/>
                <w:sz w:val="16"/>
                <w:szCs w:val="16"/>
                <w:lang w:val="hy-AM"/>
              </w:rPr>
              <w:t xml:space="preserve">Ցորենի 1-ին տեսակի ալյուրից պատրաստված։ Անվտանգությունը` ըստ N 2-III-4.9-01-2010 հիգիենիկ նորմատիվների և “Սննդամթերքի անվտանգության մասին” ՀՀ օրենքի 9-րդ հոդվածի։ </w:t>
            </w:r>
            <w:r w:rsidRPr="006838FC">
              <w:rPr>
                <w:rFonts w:ascii="GHEA Grapalat" w:hAnsi="GHEA Grapalat"/>
                <w:sz w:val="16"/>
                <w:szCs w:val="16"/>
                <w:lang w:val="hy-AM"/>
              </w:rPr>
              <w:t>Պիտանելիության մնացորդային ժամկետը ոչ պակաս քան 90 %</w:t>
            </w:r>
            <w:r w:rsidRPr="00391B4F">
              <w:rPr>
                <w:rFonts w:ascii="GHEA Grapalat" w:hAnsi="GHEA Grapalat"/>
                <w:sz w:val="16"/>
                <w:szCs w:val="16"/>
                <w:lang w:val="hy-AM"/>
              </w:rPr>
              <w:t>։</w:t>
            </w:r>
          </w:p>
          <w:p w14:paraId="733CD466" w14:textId="293BCC44" w:rsidR="00867005" w:rsidRPr="00E60906" w:rsidRDefault="00867005" w:rsidP="00867005">
            <w:pPr>
              <w:jc w:val="both"/>
              <w:rPr>
                <w:rFonts w:ascii="GHEA Grapalat" w:hAnsi="GHEA Grapalat" w:cs="Calibri"/>
                <w:color w:val="000000"/>
                <w:sz w:val="18"/>
                <w:szCs w:val="18"/>
                <w:lang w:val="hy-AM"/>
              </w:rPr>
            </w:pPr>
            <w:r w:rsidRPr="006838FC">
              <w:rPr>
                <w:rFonts w:ascii="GHEA Grapalat" w:hAnsi="GHEA Grapalat" w:cs="Calibri"/>
                <w:sz w:val="16"/>
                <w:szCs w:val="16"/>
                <w:lang w:val="hy-AM"/>
              </w:rPr>
              <w:lastRenderedPageBreak/>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929" w:type="dxa"/>
            <w:vAlign w:val="center"/>
          </w:tcPr>
          <w:p w14:paraId="7FAD35BA" w14:textId="708BFDF0" w:rsidR="00867005" w:rsidRPr="007E4142" w:rsidRDefault="00867005" w:rsidP="00867005">
            <w:pPr>
              <w:jc w:val="center"/>
              <w:rPr>
                <w:rFonts w:ascii="GHEA Grapalat" w:hAnsi="GHEA Grapalat" w:cs="Calibri"/>
                <w:color w:val="000000"/>
                <w:sz w:val="18"/>
                <w:szCs w:val="18"/>
              </w:rPr>
            </w:pPr>
            <w:proofErr w:type="spellStart"/>
            <w:r w:rsidRPr="007E4142">
              <w:rPr>
                <w:rFonts w:ascii="GHEA Grapalat" w:hAnsi="GHEA Grapalat" w:cs="Calibri"/>
                <w:color w:val="000000"/>
                <w:sz w:val="18"/>
                <w:szCs w:val="18"/>
              </w:rPr>
              <w:lastRenderedPageBreak/>
              <w:t>կգ</w:t>
            </w:r>
            <w:proofErr w:type="spellEnd"/>
          </w:p>
        </w:tc>
        <w:tc>
          <w:tcPr>
            <w:tcW w:w="889" w:type="dxa"/>
            <w:vAlign w:val="center"/>
          </w:tcPr>
          <w:p w14:paraId="32F31755"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32D2EDF9"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610037FB" w14:textId="48D434BE" w:rsidR="00867005" w:rsidRPr="00154DDB" w:rsidRDefault="00867005" w:rsidP="00867005">
            <w:pPr>
              <w:jc w:val="center"/>
              <w:rPr>
                <w:rFonts w:ascii="Calibri" w:hAnsi="Calibri"/>
                <w:color w:val="000000"/>
                <w:sz w:val="20"/>
                <w:szCs w:val="20"/>
              </w:rPr>
            </w:pPr>
            <w:r>
              <w:rPr>
                <w:rFonts w:ascii="Arial" w:hAnsi="Arial" w:cs="Arial"/>
                <w:color w:val="000000"/>
                <w:sz w:val="20"/>
                <w:szCs w:val="20"/>
              </w:rPr>
              <w:t>1810,5</w:t>
            </w:r>
          </w:p>
        </w:tc>
        <w:tc>
          <w:tcPr>
            <w:tcW w:w="1265" w:type="dxa"/>
            <w:vAlign w:val="center"/>
          </w:tcPr>
          <w:p w14:paraId="60707FCF" w14:textId="7F5F2FCD" w:rsidR="00867005" w:rsidRPr="007E4142"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191E8BE7" w14:textId="77777777"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43E9D317" w14:textId="77777777"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7C53FFB4"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56E40A0E" w14:textId="7D756B99" w:rsidR="00867005" w:rsidRPr="007E4142" w:rsidRDefault="00867005" w:rsidP="00867005">
            <w:pPr>
              <w:jc w:val="center"/>
              <w:rPr>
                <w:rFonts w:ascii="GHEA Grapalat" w:hAnsi="GHEA Grapalat" w:cs="Calibri"/>
                <w:color w:val="000000"/>
                <w:sz w:val="18"/>
                <w:szCs w:val="18"/>
              </w:rPr>
            </w:pPr>
          </w:p>
        </w:tc>
      </w:tr>
      <w:tr w:rsidR="00867005" w:rsidRPr="00A71D81" w14:paraId="5BBF6C3C" w14:textId="77777777" w:rsidTr="00867005">
        <w:trPr>
          <w:trHeight w:val="246"/>
          <w:jc w:val="center"/>
        </w:trPr>
        <w:tc>
          <w:tcPr>
            <w:tcW w:w="817" w:type="dxa"/>
            <w:vAlign w:val="center"/>
          </w:tcPr>
          <w:p w14:paraId="5FB9B260" w14:textId="30C7CD60" w:rsidR="00867005" w:rsidRPr="00E60906" w:rsidRDefault="00867005" w:rsidP="00867005">
            <w:pPr>
              <w:jc w:val="center"/>
              <w:rPr>
                <w:rFonts w:ascii="GHEA Grapalat" w:hAnsi="GHEA Grapalat" w:cs="Calibri"/>
                <w:color w:val="000000"/>
                <w:sz w:val="18"/>
                <w:szCs w:val="18"/>
                <w:lang w:val="hy-AM"/>
              </w:rPr>
            </w:pPr>
            <w:r>
              <w:rPr>
                <w:rFonts w:ascii="GHEA Grapalat" w:hAnsi="GHEA Grapalat" w:cs="Calibri"/>
                <w:color w:val="000000"/>
                <w:sz w:val="18"/>
                <w:szCs w:val="18"/>
                <w:lang w:val="hy-AM"/>
              </w:rPr>
              <w:t>8</w:t>
            </w:r>
          </w:p>
        </w:tc>
        <w:tc>
          <w:tcPr>
            <w:tcW w:w="1464" w:type="dxa"/>
            <w:vAlign w:val="center"/>
          </w:tcPr>
          <w:p w14:paraId="71FCF70C" w14:textId="4BC3C008" w:rsidR="00867005" w:rsidRPr="007E4142" w:rsidRDefault="00867005" w:rsidP="00867005">
            <w:pPr>
              <w:jc w:val="center"/>
              <w:rPr>
                <w:rFonts w:ascii="GHEA Grapalat" w:hAnsi="GHEA Grapalat" w:cs="Calibri"/>
                <w:color w:val="000000"/>
                <w:sz w:val="18"/>
                <w:szCs w:val="18"/>
              </w:rPr>
            </w:pPr>
            <w:r w:rsidRPr="00391B4F">
              <w:rPr>
                <w:rFonts w:ascii="GHEA Grapalat" w:hAnsi="GHEA Grapalat"/>
                <w:sz w:val="16"/>
                <w:szCs w:val="16"/>
              </w:rPr>
              <w:t>15851100</w:t>
            </w:r>
          </w:p>
        </w:tc>
        <w:tc>
          <w:tcPr>
            <w:tcW w:w="1649" w:type="dxa"/>
            <w:vAlign w:val="center"/>
          </w:tcPr>
          <w:p w14:paraId="109E6FF6" w14:textId="2679050A" w:rsidR="00867005" w:rsidRPr="007E4142" w:rsidRDefault="00867005" w:rsidP="00867005">
            <w:pPr>
              <w:jc w:val="center"/>
              <w:rPr>
                <w:rFonts w:ascii="GHEA Grapalat" w:hAnsi="GHEA Grapalat" w:cs="Calibri"/>
                <w:color w:val="000000"/>
                <w:sz w:val="18"/>
                <w:szCs w:val="18"/>
              </w:rPr>
            </w:pPr>
            <w:proofErr w:type="spellStart"/>
            <w:r w:rsidRPr="007E4142">
              <w:rPr>
                <w:rFonts w:ascii="GHEA Grapalat" w:hAnsi="GHEA Grapalat" w:cs="Calibri"/>
                <w:color w:val="000000"/>
                <w:sz w:val="18"/>
                <w:szCs w:val="18"/>
              </w:rPr>
              <w:t>Մակարոն</w:t>
            </w:r>
            <w:proofErr w:type="spellEnd"/>
          </w:p>
        </w:tc>
        <w:tc>
          <w:tcPr>
            <w:tcW w:w="1565" w:type="dxa"/>
            <w:vAlign w:val="bottom"/>
          </w:tcPr>
          <w:p w14:paraId="2939F9B9" w14:textId="493C5C98" w:rsidR="00867005" w:rsidRDefault="00867005" w:rsidP="00867005">
            <w:pPr>
              <w:jc w:val="center"/>
              <w:rPr>
                <w:rFonts w:ascii="Arial" w:hAnsi="Arial" w:cs="Arial"/>
                <w:color w:val="000000"/>
              </w:rPr>
            </w:pPr>
          </w:p>
        </w:tc>
        <w:tc>
          <w:tcPr>
            <w:tcW w:w="3827" w:type="dxa"/>
            <w:vAlign w:val="center"/>
          </w:tcPr>
          <w:p w14:paraId="302E0161" w14:textId="1FA172C3" w:rsidR="00867005" w:rsidRPr="00E60906" w:rsidRDefault="00867005" w:rsidP="00867005">
            <w:pPr>
              <w:jc w:val="both"/>
              <w:rPr>
                <w:rFonts w:ascii="GHEA Grapalat" w:hAnsi="GHEA Grapalat" w:cs="Calibri"/>
                <w:color w:val="000000"/>
                <w:sz w:val="18"/>
                <w:szCs w:val="18"/>
                <w:lang w:val="hy-AM"/>
              </w:rPr>
            </w:pPr>
            <w:r w:rsidRPr="00391B4F">
              <w:rPr>
                <w:rFonts w:ascii="GHEA Grapalat" w:hAnsi="GHEA Grapalat"/>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929" w:type="dxa"/>
            <w:vAlign w:val="center"/>
          </w:tcPr>
          <w:p w14:paraId="6FF7B18A" w14:textId="0EEB4C60" w:rsidR="00867005" w:rsidRPr="007E4142" w:rsidRDefault="00867005" w:rsidP="00867005">
            <w:pPr>
              <w:jc w:val="center"/>
              <w:rPr>
                <w:rFonts w:ascii="GHEA Grapalat" w:hAnsi="GHEA Grapalat" w:cs="Calibri"/>
                <w:color w:val="000000"/>
                <w:sz w:val="18"/>
                <w:szCs w:val="18"/>
              </w:rPr>
            </w:pPr>
            <w:proofErr w:type="spellStart"/>
            <w:r w:rsidRPr="007E4142">
              <w:rPr>
                <w:rFonts w:ascii="GHEA Grapalat" w:hAnsi="GHEA Grapalat" w:cs="Calibri"/>
                <w:color w:val="000000"/>
                <w:sz w:val="18"/>
                <w:szCs w:val="18"/>
              </w:rPr>
              <w:t>կգ</w:t>
            </w:r>
            <w:proofErr w:type="spellEnd"/>
          </w:p>
        </w:tc>
        <w:tc>
          <w:tcPr>
            <w:tcW w:w="889" w:type="dxa"/>
            <w:vAlign w:val="center"/>
          </w:tcPr>
          <w:p w14:paraId="0C62EA08"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49B8E1CA" w14:textId="77777777" w:rsidR="00867005" w:rsidRPr="007E4142" w:rsidRDefault="00867005" w:rsidP="00867005">
            <w:pPr>
              <w:jc w:val="center"/>
              <w:rPr>
                <w:rFonts w:ascii="GHEA Grapalat" w:hAnsi="GHEA Grapalat" w:cs="Calibri"/>
                <w:color w:val="000000"/>
                <w:sz w:val="18"/>
                <w:szCs w:val="18"/>
              </w:rPr>
            </w:pPr>
          </w:p>
        </w:tc>
        <w:tc>
          <w:tcPr>
            <w:tcW w:w="1081" w:type="dxa"/>
            <w:vAlign w:val="center"/>
          </w:tcPr>
          <w:p w14:paraId="54BAD4A7" w14:textId="4085CC26" w:rsidR="00867005" w:rsidRPr="00154DDB" w:rsidRDefault="00867005" w:rsidP="00867005">
            <w:pPr>
              <w:jc w:val="center"/>
              <w:rPr>
                <w:rFonts w:ascii="Calibri" w:hAnsi="Calibri"/>
                <w:color w:val="000000"/>
                <w:sz w:val="20"/>
                <w:szCs w:val="20"/>
              </w:rPr>
            </w:pPr>
            <w:r>
              <w:rPr>
                <w:rFonts w:ascii="Arial" w:hAnsi="Arial" w:cs="Arial"/>
                <w:color w:val="000000"/>
                <w:sz w:val="20"/>
                <w:szCs w:val="20"/>
              </w:rPr>
              <w:t>241,4</w:t>
            </w:r>
          </w:p>
        </w:tc>
        <w:tc>
          <w:tcPr>
            <w:tcW w:w="1265" w:type="dxa"/>
            <w:vAlign w:val="center"/>
          </w:tcPr>
          <w:p w14:paraId="1E7CF571" w14:textId="50E6F0A9" w:rsidR="00867005" w:rsidRPr="007E4142" w:rsidRDefault="00867005" w:rsidP="00867005">
            <w:pPr>
              <w:jc w:val="center"/>
              <w:rPr>
                <w:rFonts w:ascii="GHEA Grapalat" w:hAnsi="GHEA Grapalat" w:cs="Calibri"/>
                <w:color w:val="000000"/>
                <w:sz w:val="18"/>
                <w:szCs w:val="18"/>
              </w:rPr>
            </w:pPr>
            <w:r w:rsidRPr="00E60906">
              <w:rPr>
                <w:rFonts w:ascii="GHEA Grapalat" w:hAnsi="GHEA Grapalat" w:cs="Calibri"/>
                <w:color w:val="000000"/>
                <w:sz w:val="18"/>
                <w:szCs w:val="18"/>
              </w:rPr>
              <w:t xml:space="preserve">գ. </w:t>
            </w:r>
            <w:proofErr w:type="spellStart"/>
            <w:r w:rsidRPr="00E60906">
              <w:rPr>
                <w:rFonts w:ascii="GHEA Grapalat" w:hAnsi="GHEA Grapalat" w:cs="Calibri"/>
                <w:color w:val="000000"/>
                <w:sz w:val="18"/>
                <w:szCs w:val="18"/>
              </w:rPr>
              <w:t>Քասախ</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Ս.Ջալալյան</w:t>
            </w:r>
            <w:proofErr w:type="spellEnd"/>
            <w:r w:rsidRPr="00E60906">
              <w:rPr>
                <w:rFonts w:ascii="GHEA Grapalat" w:hAnsi="GHEA Grapalat" w:cs="Calibri"/>
                <w:color w:val="000000"/>
                <w:sz w:val="18"/>
                <w:szCs w:val="18"/>
              </w:rPr>
              <w:t xml:space="preserve"> 1 </w:t>
            </w:r>
          </w:p>
        </w:tc>
        <w:tc>
          <w:tcPr>
            <w:tcW w:w="1276" w:type="dxa"/>
            <w:vAlign w:val="center"/>
          </w:tcPr>
          <w:p w14:paraId="6599D468" w14:textId="77777777" w:rsidR="00867005" w:rsidRDefault="00867005" w:rsidP="00867005">
            <w:pPr>
              <w:jc w:val="center"/>
              <w:rPr>
                <w:rFonts w:ascii="GHEA Grapalat" w:hAnsi="GHEA Grapalat"/>
                <w:iCs/>
                <w:sz w:val="16"/>
                <w:szCs w:val="16"/>
                <w:lang w:val="hy-AM"/>
              </w:rPr>
            </w:pPr>
            <w:r>
              <w:rPr>
                <w:rFonts w:ascii="GHEA Grapalat" w:hAnsi="GHEA Grapalat"/>
                <w:iCs/>
                <w:sz w:val="16"/>
                <w:szCs w:val="16"/>
                <w:lang w:val="hy-AM"/>
              </w:rPr>
              <w:t>Հունվար – մայիս</w:t>
            </w:r>
          </w:p>
          <w:p w14:paraId="59767651" w14:textId="77777777" w:rsidR="00867005" w:rsidRPr="00E575FA" w:rsidRDefault="00867005" w:rsidP="00867005">
            <w:pPr>
              <w:jc w:val="center"/>
              <w:rPr>
                <w:rFonts w:ascii="GHEA Grapalat" w:hAnsi="GHEA Grapalat"/>
                <w:iCs/>
                <w:sz w:val="16"/>
                <w:szCs w:val="16"/>
              </w:rPr>
            </w:pPr>
            <w:r>
              <w:rPr>
                <w:rFonts w:ascii="GHEA Grapalat" w:hAnsi="GHEA Grapalat"/>
                <w:iCs/>
                <w:sz w:val="16"/>
                <w:szCs w:val="16"/>
                <w:lang w:val="hy-AM"/>
              </w:rPr>
              <w:t xml:space="preserve"> </w:t>
            </w:r>
            <w:r w:rsidRPr="00E575FA">
              <w:rPr>
                <w:rFonts w:ascii="GHEA Grapalat" w:hAnsi="GHEA Grapalat"/>
                <w:iCs/>
                <w:sz w:val="16"/>
                <w:szCs w:val="16"/>
              </w:rPr>
              <w:t xml:space="preserve"> 202</w:t>
            </w:r>
            <w:r>
              <w:rPr>
                <w:rFonts w:ascii="GHEA Grapalat" w:hAnsi="GHEA Grapalat"/>
                <w:iCs/>
                <w:sz w:val="16"/>
                <w:szCs w:val="16"/>
                <w:lang w:val="hy-AM"/>
              </w:rPr>
              <w:t>6</w:t>
            </w:r>
            <w:r w:rsidRPr="00E575FA">
              <w:rPr>
                <w:rFonts w:ascii="GHEA Grapalat" w:hAnsi="GHEA Grapalat"/>
                <w:iCs/>
                <w:sz w:val="16"/>
                <w:szCs w:val="16"/>
              </w:rPr>
              <w:t>թ.</w:t>
            </w:r>
          </w:p>
          <w:p w14:paraId="30A5E7C7" w14:textId="77777777" w:rsidR="00867005" w:rsidRDefault="00867005" w:rsidP="00867005">
            <w:pPr>
              <w:jc w:val="center"/>
              <w:rPr>
                <w:rFonts w:ascii="GHEA Grapalat" w:hAnsi="GHEA Grapalat" w:cs="Calibri"/>
                <w:color w:val="000000"/>
                <w:sz w:val="18"/>
                <w:szCs w:val="18"/>
              </w:rPr>
            </w:pPr>
            <w:proofErr w:type="spellStart"/>
            <w:r w:rsidRPr="00E60906">
              <w:rPr>
                <w:rFonts w:ascii="GHEA Grapalat" w:hAnsi="GHEA Grapalat" w:cs="Calibri"/>
                <w:color w:val="000000"/>
                <w:sz w:val="18"/>
                <w:szCs w:val="18"/>
              </w:rPr>
              <w:t>Ըստ</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գնման</w:t>
            </w:r>
            <w:proofErr w:type="spellEnd"/>
            <w:r w:rsidRPr="00E60906">
              <w:rPr>
                <w:rFonts w:ascii="GHEA Grapalat" w:hAnsi="GHEA Grapalat" w:cs="Calibri"/>
                <w:color w:val="000000"/>
                <w:sz w:val="18"/>
                <w:szCs w:val="18"/>
              </w:rPr>
              <w:t xml:space="preserve"> </w:t>
            </w:r>
            <w:proofErr w:type="spellStart"/>
            <w:r w:rsidRPr="00E60906">
              <w:rPr>
                <w:rFonts w:ascii="GHEA Grapalat" w:hAnsi="GHEA Grapalat" w:cs="Calibri"/>
                <w:color w:val="000000"/>
                <w:sz w:val="18"/>
                <w:szCs w:val="18"/>
              </w:rPr>
              <w:t>պահանջի</w:t>
            </w:r>
            <w:proofErr w:type="spellEnd"/>
          </w:p>
          <w:p w14:paraId="3AE0C3AC" w14:textId="18A85550" w:rsidR="00867005" w:rsidRPr="007E4142" w:rsidRDefault="00867005" w:rsidP="00867005">
            <w:pPr>
              <w:jc w:val="center"/>
              <w:rPr>
                <w:rFonts w:ascii="GHEA Grapalat" w:hAnsi="GHEA Grapalat" w:cs="Calibri"/>
                <w:color w:val="000000"/>
                <w:sz w:val="18"/>
                <w:szCs w:val="18"/>
              </w:rPr>
            </w:pPr>
          </w:p>
        </w:tc>
      </w:tr>
    </w:tbl>
    <w:p w14:paraId="10A1E272" w14:textId="2A5FC201" w:rsidR="00FD6A28" w:rsidRDefault="00FD6A28" w:rsidP="00FD6A28">
      <w:pPr>
        <w:rPr>
          <w:rFonts w:ascii="GHEA Grapalat" w:hAnsi="GHEA Grapalat" w:cs="Sylfaen"/>
          <w:i/>
          <w:sz w:val="18"/>
          <w:szCs w:val="18"/>
          <w:lang w:val="pt-BR"/>
        </w:rPr>
      </w:pPr>
      <w:r w:rsidRPr="00A71D81">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r w:rsidRPr="00E97595">
        <w:rPr>
          <w:rFonts w:ascii="GHEA Grapalat" w:hAnsi="GHEA Grapalat" w:cs="Sylfaen"/>
          <w:i/>
          <w:sz w:val="18"/>
          <w:szCs w:val="18"/>
          <w:lang w:val="pt-BR"/>
        </w:rPr>
        <w:t>իսկ հաջորդ փուլերի մատակարարման ժամկետը՝  յուրաքանչյուր անգամ Պատվիրատուից պատվերը</w:t>
      </w:r>
      <w:r>
        <w:rPr>
          <w:rFonts w:ascii="GHEA Grapalat" w:hAnsi="GHEA Grapalat" w:cs="Sylfaen"/>
          <w:i/>
          <w:sz w:val="18"/>
          <w:szCs w:val="18"/>
          <w:lang w:val="hy-AM"/>
        </w:rPr>
        <w:t xml:space="preserve"> </w:t>
      </w:r>
      <w:r w:rsidRPr="00E97595">
        <w:rPr>
          <w:rFonts w:ascii="GHEA Grapalat" w:hAnsi="GHEA Grapalat" w:cs="Sylfaen"/>
          <w:i/>
          <w:sz w:val="18"/>
          <w:szCs w:val="18"/>
          <w:lang w:val="pt-BR"/>
        </w:rPr>
        <w:t>ստանալուց հետո 3 աշխատանքային օրվա ընթացում:</w:t>
      </w:r>
    </w:p>
    <w:p w14:paraId="36A25A22" w14:textId="77777777" w:rsidR="00FB5BC3" w:rsidRPr="00E97595" w:rsidRDefault="00FB5BC3" w:rsidP="00FD6A28">
      <w:pPr>
        <w:rPr>
          <w:rFonts w:ascii="GHEA Grapalat" w:hAnsi="GHEA Grapalat" w:cs="Sylfaen"/>
          <w:i/>
          <w:sz w:val="18"/>
          <w:szCs w:val="18"/>
          <w:lang w:val="pt-BR"/>
        </w:rPr>
      </w:pPr>
    </w:p>
    <w:p w14:paraId="2D78E1EB" w14:textId="47F43ADD" w:rsidR="00FD6A28" w:rsidRDefault="00FD6A28" w:rsidP="00FD6A28">
      <w:pPr>
        <w:pStyle w:val="af2"/>
        <w:jc w:val="both"/>
        <w:rPr>
          <w:rFonts w:ascii="GHEA Grapalat" w:hAnsi="GHEA Grapalat" w:cs="Sylfaen"/>
          <w:i/>
          <w:sz w:val="18"/>
          <w:szCs w:val="18"/>
          <w:lang w:val="pt-BR"/>
        </w:rPr>
      </w:pPr>
      <w:r w:rsidRPr="00AE2768">
        <w:rPr>
          <w:rFonts w:ascii="GHEA Grapalat" w:hAnsi="GHEA Grapalat" w:cs="Sylfaen"/>
          <w:i/>
          <w:sz w:val="18"/>
          <w:szCs w:val="18"/>
          <w:lang w:val="pt-BR"/>
        </w:rPr>
        <w:t xml:space="preserve"> Մատակարարման վերջնաժամկետը չի կարող ավել լինել, քան տվյալ տարվա դեկտեմբերի 25-ը:</w:t>
      </w:r>
    </w:p>
    <w:p w14:paraId="7F830A6C" w14:textId="77777777" w:rsidR="00E575FA" w:rsidRDefault="00E575FA" w:rsidP="00FD6A28">
      <w:pPr>
        <w:pStyle w:val="af2"/>
        <w:jc w:val="both"/>
        <w:rPr>
          <w:rFonts w:ascii="GHEA Grapalat" w:hAnsi="GHEA Grapalat" w:cs="Sylfaen"/>
          <w:i/>
          <w:sz w:val="18"/>
          <w:szCs w:val="18"/>
          <w:lang w:val="pt-BR"/>
        </w:rPr>
      </w:pPr>
    </w:p>
    <w:p w14:paraId="117FB82F" w14:textId="6133BEC7" w:rsidR="00FD6A28" w:rsidRDefault="00FD6A28" w:rsidP="00FD6A28">
      <w:pPr>
        <w:pStyle w:val="af2"/>
        <w:jc w:val="both"/>
        <w:rPr>
          <w:rFonts w:ascii="GHEA Grapalat" w:hAnsi="GHEA Grapalat" w:cs="Sylfaen"/>
          <w:b/>
          <w:i/>
          <w:lang w:val="pt-BR" w:eastAsia="en-US"/>
        </w:rPr>
      </w:pPr>
      <w:r w:rsidRPr="00885DBE">
        <w:rPr>
          <w:rFonts w:ascii="GHEA Grapalat" w:hAnsi="GHEA Grapalat" w:cs="Sylfaen"/>
          <w:b/>
          <w:i/>
          <w:lang w:val="pt-BR" w:eastAsia="en-US"/>
        </w:rPr>
        <w:t xml:space="preserve"> </w:t>
      </w:r>
      <w:r>
        <w:rPr>
          <w:rFonts w:ascii="GHEA Grapalat" w:hAnsi="GHEA Grapalat" w:cs="Sylfaen"/>
          <w:b/>
          <w:i/>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192AC7B7" w14:textId="77777777" w:rsidR="00E575FA" w:rsidRDefault="00E575FA" w:rsidP="00FD6A28">
      <w:pPr>
        <w:pStyle w:val="af2"/>
        <w:jc w:val="both"/>
        <w:rPr>
          <w:rFonts w:ascii="GHEA Grapalat" w:hAnsi="GHEA Grapalat" w:cs="Sylfaen"/>
          <w:b/>
          <w:i/>
          <w:lang w:val="pt-BR" w:eastAsia="en-US"/>
        </w:rPr>
      </w:pPr>
    </w:p>
    <w:p w14:paraId="4BB78CBC" w14:textId="77777777" w:rsidR="00FD6A28" w:rsidRPr="00D82948" w:rsidRDefault="00FD6A28" w:rsidP="00FD6A28">
      <w:pPr>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Ապրանքախմբին</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ներկայացվող</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ընդհանուր</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պարտադիր</w:t>
      </w:r>
      <w:r w:rsidRPr="00D82948">
        <w:rPr>
          <w:rFonts w:ascii="GHEA Grapalat" w:hAnsi="GHEA Grapalat" w:cs="Calibri"/>
          <w:b/>
          <w:bCs/>
          <w:color w:val="FF0000"/>
          <w:sz w:val="18"/>
          <w:szCs w:val="22"/>
          <w:lang w:val="pt-BR"/>
        </w:rPr>
        <w:t xml:space="preserve"> </w:t>
      </w:r>
      <w:r w:rsidRPr="003235D1">
        <w:rPr>
          <w:rFonts w:ascii="GHEA Grapalat" w:hAnsi="GHEA Grapalat" w:cs="Calibri"/>
          <w:b/>
          <w:bCs/>
          <w:color w:val="FF0000"/>
          <w:sz w:val="18"/>
          <w:szCs w:val="22"/>
          <w:lang w:val="hy-AM"/>
        </w:rPr>
        <w:t>պահանջներ.</w:t>
      </w:r>
      <w:r w:rsidRPr="00D82948">
        <w:rPr>
          <w:rFonts w:ascii="GHEA Grapalat" w:hAnsi="GHEA Grapalat" w:cs="Calibri"/>
          <w:b/>
          <w:bCs/>
          <w:color w:val="FF0000"/>
          <w:sz w:val="18"/>
          <w:szCs w:val="22"/>
          <w:lang w:val="pt-BR"/>
        </w:rPr>
        <w:t xml:space="preserve"> </w:t>
      </w:r>
    </w:p>
    <w:p w14:paraId="032765AD" w14:textId="77777777" w:rsidR="00FD6A28" w:rsidRPr="00D82948" w:rsidRDefault="00FD6A28" w:rsidP="00FD6A28">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197462DC" w14:textId="77777777" w:rsidR="00FD6A28" w:rsidRPr="00D82948" w:rsidRDefault="00FD6A28" w:rsidP="00FD6A28">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21015091" w14:textId="77777777" w:rsidR="00FD6A28" w:rsidRPr="00D82948" w:rsidRDefault="00FD6A28" w:rsidP="00FD6A28">
      <w:pPr>
        <w:ind w:left="360"/>
        <w:rPr>
          <w:rFonts w:ascii="GHEA Grapalat" w:hAnsi="GHEA Grapalat" w:cs="Calibri"/>
          <w:b/>
          <w:bCs/>
          <w:color w:val="FF0000"/>
          <w:sz w:val="18"/>
          <w:szCs w:val="22"/>
          <w:lang w:val="hy-AM"/>
        </w:rPr>
      </w:pPr>
      <w:r w:rsidRPr="00D82948">
        <w:rPr>
          <w:rFonts w:ascii="GHEA Grapalat" w:hAnsi="GHEA Grapalat" w:cs="Calibri"/>
          <w:b/>
          <w:bCs/>
          <w:color w:val="FF0000"/>
          <w:sz w:val="18"/>
          <w:szCs w:val="22"/>
          <w:lang w:val="hy-AM"/>
        </w:rPr>
        <w:t>Անվտանգությունը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փաթեթավորումը</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և</w:t>
      </w:r>
      <w:r w:rsidRPr="00D82948">
        <w:rPr>
          <w:rFonts w:ascii="GHEA Grapalat" w:hAnsi="GHEA Grapalat" w:cs="Calibri"/>
          <w:b/>
          <w:bCs/>
          <w:color w:val="FF0000"/>
          <w:sz w:val="18"/>
          <w:szCs w:val="22"/>
          <w:lang w:val="pt-BR"/>
        </w:rPr>
        <w:t xml:space="preserve"> </w:t>
      </w:r>
      <w:r w:rsidRPr="00D82948">
        <w:rPr>
          <w:rFonts w:ascii="GHEA Grapalat" w:hAnsi="GHEA Grapalat" w:cs="Calibri"/>
          <w:b/>
          <w:bCs/>
          <w:color w:val="FF0000"/>
          <w:sz w:val="18"/>
          <w:szCs w:val="22"/>
          <w:lang w:val="hy-AM"/>
        </w:rPr>
        <w:t>մակնշումը</w:t>
      </w:r>
      <w:r>
        <w:rPr>
          <w:rFonts w:ascii="GHEA Grapalat" w:hAnsi="GHEA Grapalat" w:cs="Calibri"/>
          <w:b/>
          <w:bCs/>
          <w:color w:val="FF0000"/>
          <w:sz w:val="18"/>
          <w:szCs w:val="22"/>
          <w:lang w:val="pt-BR"/>
        </w:rPr>
        <w:t>.</w:t>
      </w:r>
    </w:p>
    <w:p w14:paraId="4A7C8F76" w14:textId="77777777" w:rsidR="00FD6A28" w:rsidRPr="00D82948" w:rsidRDefault="00FD6A28" w:rsidP="00FD6A28">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ըստ</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880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021/2011),  </w:t>
      </w:r>
    </w:p>
    <w:p w14:paraId="279871F8" w14:textId="77777777" w:rsidR="00FD6A28" w:rsidRPr="00D82948" w:rsidRDefault="00FD6A28" w:rsidP="00FD6A28">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դեկտեմբերի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881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Սննդամթերքը՝</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դրա</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մակնշման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մասով</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022/2011), </w:t>
      </w:r>
    </w:p>
    <w:p w14:paraId="1E58F13E" w14:textId="77777777" w:rsidR="00FD6A28" w:rsidRPr="00D82948" w:rsidRDefault="00FD6A28" w:rsidP="00FD6A28">
      <w:pPr>
        <w:numPr>
          <w:ilvl w:val="0"/>
          <w:numId w:val="40"/>
        </w:numPr>
        <w:rPr>
          <w:rFonts w:ascii="GHEA Grapalat" w:hAnsi="GHEA Grapalat" w:cs="Calibri"/>
          <w:b/>
          <w:bCs/>
          <w:color w:val="000000"/>
          <w:sz w:val="18"/>
          <w:szCs w:val="22"/>
          <w:lang w:val="hy-AM"/>
        </w:rPr>
      </w:pPr>
      <w:r w:rsidRPr="00D82948">
        <w:rPr>
          <w:rFonts w:ascii="GHEA Grapalat" w:hAnsi="GHEA Grapalat" w:cs="Calibri"/>
          <w:b/>
          <w:bCs/>
          <w:color w:val="000000"/>
          <w:sz w:val="18"/>
          <w:szCs w:val="22"/>
          <w:lang w:val="hy-AM"/>
        </w:rPr>
        <w:t>Մաքսային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միության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հանձնաժողովի</w:t>
      </w:r>
      <w:r w:rsidRPr="00D82948">
        <w:rPr>
          <w:rFonts w:ascii="GHEA Grapalat" w:hAnsi="GHEA Grapalat" w:cs="Calibri"/>
          <w:b/>
          <w:bCs/>
          <w:color w:val="000000"/>
          <w:sz w:val="18"/>
          <w:szCs w:val="22"/>
          <w:lang w:val="pt-BR"/>
        </w:rPr>
        <w:t xml:space="preserve"> 2011 </w:t>
      </w:r>
      <w:r w:rsidRPr="00D82948">
        <w:rPr>
          <w:rFonts w:ascii="GHEA Grapalat" w:hAnsi="GHEA Grapalat" w:cs="Calibri"/>
          <w:b/>
          <w:bCs/>
          <w:color w:val="000000"/>
          <w:sz w:val="18"/>
          <w:szCs w:val="22"/>
          <w:lang w:val="hy-AM"/>
        </w:rPr>
        <w:t>թվականի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օգոստոսի</w:t>
      </w:r>
      <w:r w:rsidRPr="00D82948">
        <w:rPr>
          <w:rFonts w:ascii="GHEA Grapalat" w:hAnsi="GHEA Grapalat" w:cs="Calibri"/>
          <w:b/>
          <w:bCs/>
          <w:color w:val="000000"/>
          <w:sz w:val="18"/>
          <w:szCs w:val="22"/>
          <w:lang w:val="pt-BR"/>
        </w:rPr>
        <w:t xml:space="preserve"> 16-</w:t>
      </w:r>
      <w:r w:rsidRPr="00D82948">
        <w:rPr>
          <w:rFonts w:ascii="GHEA Grapalat" w:hAnsi="GHEA Grapalat" w:cs="Calibri"/>
          <w:b/>
          <w:bCs/>
          <w:color w:val="000000"/>
          <w:sz w:val="18"/>
          <w:szCs w:val="22"/>
          <w:lang w:val="hy-AM"/>
        </w:rPr>
        <w:t>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թիվ</w:t>
      </w:r>
      <w:r w:rsidRPr="00D82948">
        <w:rPr>
          <w:rFonts w:ascii="GHEA Grapalat" w:hAnsi="GHEA Grapalat" w:cs="Calibri"/>
          <w:b/>
          <w:bCs/>
          <w:color w:val="000000"/>
          <w:sz w:val="18"/>
          <w:szCs w:val="22"/>
          <w:lang w:val="pt-BR"/>
        </w:rPr>
        <w:t xml:space="preserve"> 769 </w:t>
      </w:r>
      <w:r w:rsidRPr="00D82948">
        <w:rPr>
          <w:rFonts w:ascii="GHEA Grapalat" w:hAnsi="GHEA Grapalat" w:cs="Calibri"/>
          <w:b/>
          <w:bCs/>
          <w:color w:val="000000"/>
          <w:sz w:val="18"/>
          <w:szCs w:val="22"/>
          <w:lang w:val="hy-AM"/>
        </w:rPr>
        <w:t>որոշմամբ</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ընդունված</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Փաթեթվածքի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w:t>
      </w:r>
      <w:r w:rsidRPr="00D82948">
        <w:rPr>
          <w:rFonts w:ascii="GHEA Grapalat" w:hAnsi="GHEA Grapalat" w:cs="Calibri"/>
          <w:b/>
          <w:bCs/>
          <w:color w:val="000000"/>
          <w:sz w:val="18"/>
          <w:szCs w:val="22"/>
          <w:lang w:val="hy-AM"/>
        </w:rPr>
        <w:t>ՄՄ</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ՏԿ</w:t>
      </w:r>
      <w:r w:rsidRPr="00D82948">
        <w:rPr>
          <w:rFonts w:ascii="GHEA Grapalat" w:hAnsi="GHEA Grapalat" w:cs="Calibri"/>
          <w:b/>
          <w:bCs/>
          <w:color w:val="000000"/>
          <w:sz w:val="18"/>
          <w:szCs w:val="22"/>
          <w:lang w:val="pt-BR"/>
        </w:rPr>
        <w:t xml:space="preserve"> 005/2011) </w:t>
      </w:r>
      <w:r w:rsidRPr="00D82948">
        <w:rPr>
          <w:rFonts w:ascii="GHEA Grapalat" w:hAnsi="GHEA Grapalat" w:cs="Calibri"/>
          <w:b/>
          <w:bCs/>
          <w:color w:val="000000"/>
          <w:sz w:val="18"/>
          <w:szCs w:val="22"/>
          <w:lang w:val="hy-AM"/>
        </w:rPr>
        <w:t>կանոնակարգերի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և</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Սննդամթերքի</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անվտանգության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մասին</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ՀՀ</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օրենքի</w:t>
      </w:r>
      <w:r w:rsidRPr="00D82948">
        <w:rPr>
          <w:rFonts w:ascii="GHEA Grapalat" w:hAnsi="GHEA Grapalat" w:cs="Calibri"/>
          <w:b/>
          <w:bCs/>
          <w:color w:val="000000"/>
          <w:sz w:val="18"/>
          <w:szCs w:val="22"/>
          <w:lang w:val="pt-BR"/>
        </w:rPr>
        <w:t xml:space="preserve"> 9-</w:t>
      </w:r>
      <w:r w:rsidRPr="00D82948">
        <w:rPr>
          <w:rFonts w:ascii="GHEA Grapalat" w:hAnsi="GHEA Grapalat" w:cs="Calibri"/>
          <w:b/>
          <w:bCs/>
          <w:color w:val="000000"/>
          <w:sz w:val="18"/>
          <w:szCs w:val="22"/>
          <w:lang w:val="hy-AM"/>
        </w:rPr>
        <w:t>րդ</w:t>
      </w:r>
      <w:r w:rsidRPr="00D82948">
        <w:rPr>
          <w:rFonts w:ascii="GHEA Grapalat" w:hAnsi="GHEA Grapalat" w:cs="Calibri"/>
          <w:b/>
          <w:bCs/>
          <w:color w:val="000000"/>
          <w:sz w:val="18"/>
          <w:szCs w:val="22"/>
          <w:lang w:val="pt-BR"/>
        </w:rPr>
        <w:t xml:space="preserve"> </w:t>
      </w:r>
      <w:r w:rsidRPr="00D82948">
        <w:rPr>
          <w:rFonts w:ascii="GHEA Grapalat" w:hAnsi="GHEA Grapalat" w:cs="Calibri"/>
          <w:b/>
          <w:bCs/>
          <w:color w:val="000000"/>
          <w:sz w:val="18"/>
          <w:szCs w:val="22"/>
          <w:lang w:val="hy-AM"/>
        </w:rPr>
        <w:t>հոդվածի։</w:t>
      </w:r>
    </w:p>
    <w:p w14:paraId="552B8933" w14:textId="77777777" w:rsidR="00FD6A28" w:rsidRPr="00A340E4" w:rsidRDefault="00FD6A28" w:rsidP="00FD6A28">
      <w:pPr>
        <w:ind w:left="360"/>
        <w:rPr>
          <w:rFonts w:ascii="GHEA Grapalat" w:hAnsi="GHEA Grapalat" w:cs="Calibri"/>
          <w:b/>
          <w:bCs/>
          <w:color w:val="FF0000"/>
          <w:sz w:val="18"/>
          <w:szCs w:val="22"/>
        </w:rPr>
      </w:pPr>
      <w:r>
        <w:rPr>
          <w:rFonts w:ascii="GHEA Grapalat" w:hAnsi="GHEA Grapalat" w:cs="Calibri"/>
          <w:b/>
          <w:bCs/>
          <w:color w:val="FF0000"/>
          <w:sz w:val="18"/>
          <w:szCs w:val="22"/>
        </w:rPr>
        <w:t xml:space="preserve">Մատակարարմանը </w:t>
      </w:r>
      <w:proofErr w:type="spellStart"/>
      <w:r>
        <w:rPr>
          <w:rFonts w:ascii="GHEA Grapalat" w:hAnsi="GHEA Grapalat" w:cs="Calibri"/>
          <w:b/>
          <w:bCs/>
          <w:color w:val="FF0000"/>
          <w:sz w:val="18"/>
          <w:szCs w:val="22"/>
        </w:rPr>
        <w:t>ներկայացվող</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պարտադիր</w:t>
      </w:r>
      <w:proofErr w:type="spellEnd"/>
      <w:r>
        <w:rPr>
          <w:rFonts w:ascii="GHEA Grapalat" w:hAnsi="GHEA Grapalat" w:cs="Calibri"/>
          <w:b/>
          <w:bCs/>
          <w:color w:val="FF0000"/>
          <w:sz w:val="18"/>
          <w:szCs w:val="22"/>
        </w:rPr>
        <w:t xml:space="preserve"> </w:t>
      </w:r>
      <w:proofErr w:type="spellStart"/>
      <w:r>
        <w:rPr>
          <w:rFonts w:ascii="GHEA Grapalat" w:hAnsi="GHEA Grapalat" w:cs="Calibri"/>
          <w:b/>
          <w:bCs/>
          <w:color w:val="FF0000"/>
          <w:sz w:val="18"/>
          <w:szCs w:val="22"/>
        </w:rPr>
        <w:t>պահանջներ</w:t>
      </w:r>
      <w:proofErr w:type="spellEnd"/>
      <w:r>
        <w:rPr>
          <w:rFonts w:ascii="GHEA Grapalat" w:hAnsi="GHEA Grapalat" w:cs="Calibri"/>
          <w:b/>
          <w:bCs/>
          <w:color w:val="FF0000"/>
          <w:sz w:val="18"/>
          <w:szCs w:val="22"/>
        </w:rPr>
        <w:t>.</w:t>
      </w:r>
    </w:p>
    <w:p w14:paraId="023B53C8" w14:textId="77777777" w:rsidR="00FD6A28" w:rsidRPr="00A340E4" w:rsidRDefault="00FD6A28" w:rsidP="00FD6A28">
      <w:pPr>
        <w:numPr>
          <w:ilvl w:val="0"/>
          <w:numId w:val="40"/>
        </w:numPr>
        <w:rPr>
          <w:rFonts w:ascii="GHEA Grapalat" w:hAnsi="GHEA Grapalat" w:cs="Calibri"/>
          <w:b/>
          <w:bCs/>
          <w:color w:val="000000"/>
          <w:sz w:val="18"/>
          <w:szCs w:val="22"/>
          <w:lang w:val="pt-BR"/>
        </w:rPr>
      </w:pPr>
      <w:r w:rsidRPr="00A340E4">
        <w:rPr>
          <w:rFonts w:ascii="GHEA Grapalat" w:hAnsi="GHEA Grapalat" w:cs="Calibri"/>
          <w:b/>
          <w:bCs/>
          <w:color w:val="000000"/>
          <w:sz w:val="18"/>
          <w:szCs w:val="22"/>
          <w:lang w:val="pt-BR"/>
        </w:rPr>
        <w:t>Պայմանագրի շրջանակում մատակարարումը իրականացվում է սովորողների փաստացի հաճախումների հիման վրա</w:t>
      </w:r>
      <w:r>
        <w:rPr>
          <w:rFonts w:ascii="GHEA Grapalat" w:hAnsi="GHEA Grapalat" w:cs="Calibri"/>
          <w:b/>
          <w:bCs/>
          <w:color w:val="000000"/>
          <w:sz w:val="18"/>
          <w:szCs w:val="22"/>
          <w:lang w:val="pt-BR"/>
        </w:rPr>
        <w:t>՝ ըստ պատվիրատուհի պահանջի</w:t>
      </w:r>
      <w:r w:rsidRPr="00A340E4">
        <w:rPr>
          <w:rFonts w:ascii="GHEA Grapalat" w:hAnsi="GHEA Grapalat" w:cs="Calibri"/>
          <w:b/>
          <w:bCs/>
          <w:color w:val="000000"/>
          <w:sz w:val="18"/>
          <w:szCs w:val="22"/>
          <w:lang w:val="pt-BR"/>
        </w:rPr>
        <w:t xml:space="preserve">: </w:t>
      </w:r>
    </w:p>
    <w:p w14:paraId="1C6AE3F2" w14:textId="77777777" w:rsidR="00FD6A28" w:rsidRDefault="00FD6A28" w:rsidP="00FD6A28">
      <w:pPr>
        <w:pStyle w:val="af2"/>
        <w:jc w:val="both"/>
        <w:rPr>
          <w:rFonts w:ascii="GHEA Grapalat" w:hAnsi="GHEA Grapalat" w:cs="Sylfaen"/>
          <w:b/>
          <w:i/>
          <w:lang w:val="pt-BR" w:eastAsia="en-US"/>
        </w:rPr>
      </w:pPr>
    </w:p>
    <w:p w14:paraId="55000B51" w14:textId="7DBF0148" w:rsidR="003235D1" w:rsidRPr="00FD6A28" w:rsidRDefault="003235D1" w:rsidP="00EF3662">
      <w:pPr>
        <w:jc w:val="center"/>
        <w:rPr>
          <w:rFonts w:ascii="GHEA Grapalat" w:hAnsi="GHEA Grapalat"/>
          <w:sz w:val="18"/>
          <w:lang w:val="pt-BR"/>
        </w:rPr>
      </w:pPr>
    </w:p>
    <w:p w14:paraId="23A125B6" w14:textId="78308903" w:rsidR="003235D1" w:rsidRDefault="003235D1" w:rsidP="00EF3662">
      <w:pPr>
        <w:jc w:val="center"/>
        <w:rPr>
          <w:rFonts w:ascii="GHEA Grapalat" w:hAnsi="GHEA Grapalat"/>
          <w:sz w:val="18"/>
          <w:lang w:val="hy-AM"/>
        </w:rPr>
      </w:pPr>
    </w:p>
    <w:p w14:paraId="79052662" w14:textId="77777777" w:rsidR="003235D1" w:rsidRPr="00A71D81" w:rsidRDefault="003235D1" w:rsidP="00EF3662">
      <w:pPr>
        <w:jc w:val="center"/>
        <w:rPr>
          <w:rFonts w:ascii="GHEA Grapalat" w:hAnsi="GHEA Grapalat"/>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lastRenderedPageBreak/>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3C2481C3" w14:textId="77777777" w:rsidR="00867005" w:rsidRPr="004F18FC" w:rsidRDefault="00867005" w:rsidP="00867005">
      <w:pPr>
        <w:tabs>
          <w:tab w:val="left" w:pos="9540"/>
        </w:tabs>
        <w:rPr>
          <w:rFonts w:ascii="GHEA Grapalat" w:hAnsi="GHEA Grapalat"/>
          <w:sz w:val="20"/>
          <w:lang w:val="hy-AM"/>
        </w:rPr>
      </w:pPr>
    </w:p>
    <w:p w14:paraId="5F92FB11" w14:textId="77777777" w:rsidR="00867005" w:rsidRPr="00A71D81" w:rsidRDefault="00867005" w:rsidP="00867005">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24B6A43A" w14:textId="77777777" w:rsidR="00867005" w:rsidRPr="00A71D81" w:rsidRDefault="00867005" w:rsidP="00867005">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proofErr w:type="spellStart"/>
      <w:r w:rsidRPr="00A71D81">
        <w:rPr>
          <w:rFonts w:ascii="GHEA Grapalat" w:hAnsi="GHEA Grapalat" w:cs="Sylfaen"/>
          <w:sz w:val="18"/>
        </w:rPr>
        <w:t>դրամ</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867005" w:rsidRPr="00A71D81" w14:paraId="290578D2" w14:textId="77777777" w:rsidTr="00584BB6">
        <w:tc>
          <w:tcPr>
            <w:tcW w:w="14851" w:type="dxa"/>
            <w:gridSpan w:val="16"/>
          </w:tcPr>
          <w:p w14:paraId="0DC711E0" w14:textId="77777777" w:rsidR="00867005" w:rsidRPr="00A71D81" w:rsidRDefault="00867005" w:rsidP="00584BB6">
            <w:pPr>
              <w:jc w:val="center"/>
              <w:rPr>
                <w:rFonts w:ascii="GHEA Grapalat" w:hAnsi="GHEA Grapalat"/>
                <w:sz w:val="18"/>
                <w:lang w:val="es-ES"/>
              </w:rPr>
            </w:pPr>
            <w:proofErr w:type="spellStart"/>
            <w:r w:rsidRPr="00A71D81">
              <w:rPr>
                <w:rFonts w:ascii="GHEA Grapalat" w:hAnsi="GHEA Grapalat"/>
                <w:sz w:val="18"/>
                <w:lang w:val="es-ES"/>
              </w:rPr>
              <w:t>Ապրանքի</w:t>
            </w:r>
            <w:proofErr w:type="spellEnd"/>
          </w:p>
        </w:tc>
      </w:tr>
      <w:tr w:rsidR="00867005" w:rsidRPr="00867005" w14:paraId="6054C21F" w14:textId="77777777" w:rsidTr="00584BB6">
        <w:tc>
          <w:tcPr>
            <w:tcW w:w="1980" w:type="dxa"/>
            <w:vAlign w:val="center"/>
          </w:tcPr>
          <w:p w14:paraId="51F8DDD7" w14:textId="77777777" w:rsidR="00867005" w:rsidRPr="00A71D81" w:rsidRDefault="00867005" w:rsidP="00584BB6">
            <w:pPr>
              <w:jc w:val="center"/>
              <w:rPr>
                <w:rFonts w:ascii="GHEA Grapalat" w:hAnsi="GHEA Grapalat"/>
                <w:sz w:val="18"/>
                <w:lang w:val="es-ES"/>
              </w:rPr>
            </w:pPr>
            <w:proofErr w:type="spellStart"/>
            <w:r w:rsidRPr="00A71D81">
              <w:rPr>
                <w:rFonts w:ascii="GHEA Grapalat" w:hAnsi="GHEA Grapalat"/>
                <w:sz w:val="18"/>
              </w:rPr>
              <w:t>հրավերով</w:t>
            </w:r>
            <w:proofErr w:type="spellEnd"/>
            <w:r w:rsidRPr="00A71D81">
              <w:rPr>
                <w:rFonts w:ascii="GHEA Grapalat" w:hAnsi="GHEA Grapalat"/>
                <w:sz w:val="18"/>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rPr>
              <w:t xml:space="preserve"> </w:t>
            </w:r>
            <w:proofErr w:type="spellStart"/>
            <w:r w:rsidRPr="00A71D81">
              <w:rPr>
                <w:rFonts w:ascii="GHEA Grapalat" w:hAnsi="GHEA Grapalat"/>
                <w:sz w:val="18"/>
              </w:rPr>
              <w:t>չափաբաժնի</w:t>
            </w:r>
            <w:proofErr w:type="spellEnd"/>
            <w:r w:rsidRPr="00A71D81">
              <w:rPr>
                <w:rFonts w:ascii="GHEA Grapalat" w:hAnsi="GHEA Grapalat"/>
                <w:sz w:val="18"/>
              </w:rPr>
              <w:t xml:space="preserve"> </w:t>
            </w:r>
            <w:proofErr w:type="spellStart"/>
            <w:r w:rsidRPr="00A71D81">
              <w:rPr>
                <w:rFonts w:ascii="GHEA Grapalat" w:hAnsi="GHEA Grapalat"/>
                <w:sz w:val="18"/>
              </w:rPr>
              <w:t>համարը</w:t>
            </w:r>
            <w:proofErr w:type="spellEnd"/>
          </w:p>
        </w:tc>
        <w:tc>
          <w:tcPr>
            <w:tcW w:w="2700" w:type="dxa"/>
            <w:vAlign w:val="center"/>
          </w:tcPr>
          <w:p w14:paraId="53635ADE" w14:textId="77777777" w:rsidR="00867005" w:rsidRPr="00A71D81" w:rsidRDefault="00867005" w:rsidP="00584BB6">
            <w:pPr>
              <w:jc w:val="center"/>
              <w:rPr>
                <w:rFonts w:ascii="GHEA Grapalat" w:hAnsi="GHEA Grapalat"/>
                <w:sz w:val="18"/>
                <w:lang w:val="es-ES"/>
              </w:rPr>
            </w:pPr>
            <w:proofErr w:type="spellStart"/>
            <w:r w:rsidRPr="00A71D81">
              <w:rPr>
                <w:rFonts w:ascii="GHEA Grapalat" w:hAnsi="GHEA Grapalat"/>
                <w:sz w:val="18"/>
              </w:rPr>
              <w:t>գնումների</w:t>
            </w:r>
            <w:proofErr w:type="spellEnd"/>
            <w:r w:rsidRPr="00A71D81">
              <w:rPr>
                <w:rFonts w:ascii="GHEA Grapalat" w:hAnsi="GHEA Grapalat"/>
                <w:sz w:val="18"/>
                <w:lang w:val="es-ES"/>
              </w:rPr>
              <w:t xml:space="preserve"> </w:t>
            </w:r>
            <w:proofErr w:type="spellStart"/>
            <w:r w:rsidRPr="00A71D81">
              <w:rPr>
                <w:rFonts w:ascii="GHEA Grapalat" w:hAnsi="GHEA Grapalat"/>
                <w:sz w:val="18"/>
              </w:rPr>
              <w:t>պլանով</w:t>
            </w:r>
            <w:proofErr w:type="spellEnd"/>
            <w:r w:rsidRPr="00A71D81">
              <w:rPr>
                <w:rFonts w:ascii="GHEA Grapalat" w:hAnsi="GHEA Grapalat"/>
                <w:sz w:val="18"/>
                <w:lang w:val="es-ES"/>
              </w:rPr>
              <w:t xml:space="preserve"> </w:t>
            </w:r>
            <w:proofErr w:type="spellStart"/>
            <w:r w:rsidRPr="00A71D81">
              <w:rPr>
                <w:rFonts w:ascii="GHEA Grapalat" w:hAnsi="GHEA Grapalat"/>
                <w:sz w:val="18"/>
              </w:rPr>
              <w:t>նախատեսված</w:t>
            </w:r>
            <w:proofErr w:type="spellEnd"/>
            <w:r w:rsidRPr="00A71D81">
              <w:rPr>
                <w:rFonts w:ascii="GHEA Grapalat" w:hAnsi="GHEA Grapalat"/>
                <w:sz w:val="18"/>
                <w:lang w:val="es-ES"/>
              </w:rPr>
              <w:t xml:space="preserve"> </w:t>
            </w:r>
            <w:proofErr w:type="spellStart"/>
            <w:r w:rsidRPr="00A71D81">
              <w:rPr>
                <w:rFonts w:ascii="GHEA Grapalat" w:hAnsi="GHEA Grapalat"/>
                <w:sz w:val="18"/>
              </w:rPr>
              <w:t>միջանցիկ</w:t>
            </w:r>
            <w:proofErr w:type="spellEnd"/>
            <w:r w:rsidRPr="00A71D81">
              <w:rPr>
                <w:rFonts w:ascii="GHEA Grapalat" w:hAnsi="GHEA Grapalat"/>
                <w:sz w:val="18"/>
                <w:lang w:val="es-ES"/>
              </w:rPr>
              <w:t xml:space="preserve"> </w:t>
            </w:r>
            <w:proofErr w:type="spellStart"/>
            <w:r w:rsidRPr="00A71D81">
              <w:rPr>
                <w:rFonts w:ascii="GHEA Grapalat" w:hAnsi="GHEA Grapalat"/>
                <w:sz w:val="18"/>
              </w:rPr>
              <w:t>ծածկագիրը</w:t>
            </w:r>
            <w:proofErr w:type="spellEnd"/>
            <w:r w:rsidRPr="00A71D81">
              <w:rPr>
                <w:rFonts w:ascii="GHEA Grapalat" w:hAnsi="GHEA Grapalat"/>
                <w:sz w:val="18"/>
                <w:lang w:val="es-ES"/>
              </w:rPr>
              <w:t xml:space="preserve">` </w:t>
            </w:r>
            <w:proofErr w:type="spellStart"/>
            <w:r w:rsidRPr="00A71D81">
              <w:rPr>
                <w:rFonts w:ascii="GHEA Grapalat" w:hAnsi="GHEA Grapalat"/>
                <w:sz w:val="18"/>
              </w:rPr>
              <w:t>ըստ</w:t>
            </w:r>
            <w:proofErr w:type="spellEnd"/>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proofErr w:type="spellStart"/>
            <w:r w:rsidRPr="00A71D81">
              <w:rPr>
                <w:rFonts w:ascii="GHEA Grapalat" w:hAnsi="GHEA Grapalat"/>
                <w:sz w:val="18"/>
              </w:rPr>
              <w:t>դասակարգման</w:t>
            </w:r>
            <w:proofErr w:type="spellEnd"/>
            <w:r w:rsidRPr="00A71D81">
              <w:rPr>
                <w:rFonts w:ascii="GHEA Grapalat" w:hAnsi="GHEA Grapalat"/>
                <w:sz w:val="18"/>
                <w:lang w:val="es-ES"/>
              </w:rPr>
              <w:t xml:space="preserve"> (CPV)</w:t>
            </w:r>
          </w:p>
        </w:tc>
        <w:tc>
          <w:tcPr>
            <w:tcW w:w="2520" w:type="dxa"/>
            <w:vAlign w:val="center"/>
          </w:tcPr>
          <w:p w14:paraId="25A1E7B8" w14:textId="77777777" w:rsidR="00867005" w:rsidRPr="00A71D81" w:rsidRDefault="00867005" w:rsidP="00584BB6">
            <w:pPr>
              <w:jc w:val="center"/>
              <w:rPr>
                <w:rFonts w:ascii="GHEA Grapalat" w:hAnsi="GHEA Grapalat"/>
                <w:sz w:val="18"/>
                <w:lang w:val="es-ES"/>
              </w:rPr>
            </w:pPr>
            <w:proofErr w:type="spellStart"/>
            <w:r w:rsidRPr="00A71D81">
              <w:rPr>
                <w:rFonts w:ascii="GHEA Grapalat" w:hAnsi="GHEA Grapalat"/>
                <w:sz w:val="18"/>
              </w:rPr>
              <w:t>անվանումը</w:t>
            </w:r>
            <w:proofErr w:type="spellEnd"/>
          </w:p>
        </w:tc>
        <w:tc>
          <w:tcPr>
            <w:tcW w:w="7651" w:type="dxa"/>
            <w:gridSpan w:val="13"/>
            <w:vAlign w:val="center"/>
          </w:tcPr>
          <w:p w14:paraId="4F4334FE" w14:textId="77777777" w:rsidR="00867005" w:rsidRPr="00A71D81" w:rsidRDefault="00867005" w:rsidP="00584BB6">
            <w:pPr>
              <w:jc w:val="both"/>
              <w:rPr>
                <w:rFonts w:ascii="GHEA Grapalat" w:hAnsi="GHEA Grapalat"/>
                <w:sz w:val="18"/>
                <w:lang w:val="es-ES"/>
              </w:rPr>
            </w:pPr>
            <w:proofErr w:type="spellStart"/>
            <w:r w:rsidRPr="00A71D81">
              <w:rPr>
                <w:rFonts w:ascii="GHEA Grapalat" w:hAnsi="GHEA Grapalat"/>
                <w:sz w:val="18"/>
                <w:lang w:val="es-ES"/>
              </w:rPr>
              <w:t>դիմաց</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վճարումները</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նախատեսվում</w:t>
            </w:r>
            <w:proofErr w:type="spellEnd"/>
            <w:r w:rsidRPr="00A71D81">
              <w:rPr>
                <w:rFonts w:ascii="GHEA Grapalat" w:hAnsi="GHEA Grapalat"/>
                <w:sz w:val="18"/>
                <w:lang w:val="es-ES"/>
              </w:rPr>
              <w:t xml:space="preserve"> է </w:t>
            </w:r>
            <w:proofErr w:type="spellStart"/>
            <w:r w:rsidRPr="00A71D81">
              <w:rPr>
                <w:rFonts w:ascii="GHEA Grapalat" w:hAnsi="GHEA Grapalat"/>
                <w:sz w:val="18"/>
                <w:lang w:val="es-ES"/>
              </w:rPr>
              <w:t>իրականացնել</w:t>
            </w:r>
            <w:proofErr w:type="spellEnd"/>
            <w:r w:rsidRPr="00A71D81">
              <w:rPr>
                <w:rFonts w:ascii="GHEA Grapalat" w:hAnsi="GHEA Grapalat"/>
                <w:sz w:val="18"/>
                <w:lang w:val="es-ES"/>
              </w:rPr>
              <w:t xml:space="preserve"> 20</w:t>
            </w:r>
            <w:r>
              <w:rPr>
                <w:rFonts w:ascii="GHEA Grapalat" w:hAnsi="GHEA Grapalat"/>
                <w:sz w:val="18"/>
                <w:lang w:val="hy-AM"/>
              </w:rPr>
              <w:t>2</w:t>
            </w:r>
            <w:r w:rsidRPr="006B6C51">
              <w:rPr>
                <w:rFonts w:ascii="GHEA Grapalat" w:hAnsi="GHEA Grapalat"/>
                <w:sz w:val="18"/>
                <w:lang w:val="es-ES"/>
              </w:rPr>
              <w:t>5</w:t>
            </w:r>
            <w:r w:rsidRPr="00A71D81">
              <w:rPr>
                <w:rFonts w:ascii="GHEA Grapalat" w:hAnsi="GHEA Grapalat"/>
                <w:sz w:val="18"/>
                <w:lang w:val="es-ES"/>
              </w:rPr>
              <w:t xml:space="preserve">թ-ին` </w:t>
            </w:r>
            <w:proofErr w:type="spellStart"/>
            <w:r w:rsidRPr="00A71D81">
              <w:rPr>
                <w:rFonts w:ascii="GHEA Grapalat" w:hAnsi="GHEA Grapalat"/>
                <w:sz w:val="18"/>
                <w:lang w:val="es-ES"/>
              </w:rPr>
              <w:t>ըստ</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ամիսների</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այդ</w:t>
            </w:r>
            <w:proofErr w:type="spellEnd"/>
            <w:r w:rsidRPr="00A71D81">
              <w:rPr>
                <w:rFonts w:ascii="GHEA Grapalat" w:hAnsi="GHEA Grapalat"/>
                <w:sz w:val="18"/>
                <w:lang w:val="es-ES"/>
              </w:rPr>
              <w:t xml:space="preserve"> </w:t>
            </w:r>
            <w:proofErr w:type="spellStart"/>
            <w:r w:rsidRPr="00A71D81">
              <w:rPr>
                <w:rFonts w:ascii="GHEA Grapalat" w:hAnsi="GHEA Grapalat"/>
                <w:sz w:val="18"/>
                <w:lang w:val="es-ES"/>
              </w:rPr>
              <w:t>թվում</w:t>
            </w:r>
            <w:proofErr w:type="spellEnd"/>
            <w:r w:rsidRPr="00A71D81">
              <w:rPr>
                <w:rFonts w:ascii="GHEA Grapalat" w:hAnsi="GHEA Grapalat"/>
                <w:sz w:val="18"/>
                <w:lang w:val="es-ES"/>
              </w:rPr>
              <w:t>**</w:t>
            </w:r>
          </w:p>
        </w:tc>
      </w:tr>
      <w:tr w:rsidR="00867005" w:rsidRPr="00A71D81" w14:paraId="0AFE9C98" w14:textId="77777777" w:rsidTr="00584BB6">
        <w:trPr>
          <w:trHeight w:val="1538"/>
        </w:trPr>
        <w:tc>
          <w:tcPr>
            <w:tcW w:w="1980" w:type="dxa"/>
          </w:tcPr>
          <w:p w14:paraId="2EA814E7" w14:textId="77777777" w:rsidR="00867005" w:rsidRPr="00A71D81" w:rsidRDefault="00867005" w:rsidP="00584BB6">
            <w:pPr>
              <w:jc w:val="center"/>
              <w:rPr>
                <w:rFonts w:ascii="GHEA Grapalat" w:hAnsi="GHEA Grapalat"/>
                <w:sz w:val="20"/>
                <w:lang w:val="es-ES"/>
              </w:rPr>
            </w:pPr>
          </w:p>
        </w:tc>
        <w:tc>
          <w:tcPr>
            <w:tcW w:w="2700" w:type="dxa"/>
          </w:tcPr>
          <w:p w14:paraId="01369C24" w14:textId="77777777" w:rsidR="00867005" w:rsidRPr="00A71D81" w:rsidRDefault="00867005" w:rsidP="00584BB6">
            <w:pPr>
              <w:jc w:val="center"/>
              <w:rPr>
                <w:rFonts w:ascii="GHEA Grapalat" w:hAnsi="GHEA Grapalat"/>
                <w:sz w:val="20"/>
                <w:lang w:val="es-ES"/>
              </w:rPr>
            </w:pPr>
          </w:p>
        </w:tc>
        <w:tc>
          <w:tcPr>
            <w:tcW w:w="2520" w:type="dxa"/>
          </w:tcPr>
          <w:p w14:paraId="2710C9BA" w14:textId="77777777" w:rsidR="00867005" w:rsidRPr="00A71D81" w:rsidRDefault="00867005" w:rsidP="00584BB6">
            <w:pPr>
              <w:jc w:val="center"/>
              <w:rPr>
                <w:rFonts w:ascii="GHEA Grapalat" w:hAnsi="GHEA Grapalat"/>
                <w:sz w:val="20"/>
                <w:lang w:val="es-ES"/>
              </w:rPr>
            </w:pPr>
          </w:p>
        </w:tc>
        <w:tc>
          <w:tcPr>
            <w:tcW w:w="474" w:type="dxa"/>
            <w:textDirection w:val="btLr"/>
            <w:vAlign w:val="center"/>
          </w:tcPr>
          <w:p w14:paraId="4A17A456"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08084C54" w14:textId="77777777" w:rsidR="00867005" w:rsidRPr="00A71D81" w:rsidRDefault="00867005" w:rsidP="00584BB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4164DC7A"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556B035E" w14:textId="77777777" w:rsidR="00867005" w:rsidRPr="00A71D81" w:rsidRDefault="00867005" w:rsidP="00584BB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056D1F31"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4" w:type="dxa"/>
            <w:textDirection w:val="btLr"/>
            <w:vAlign w:val="center"/>
          </w:tcPr>
          <w:p w14:paraId="46525FCF"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4" w:type="dxa"/>
            <w:textDirection w:val="btLr"/>
            <w:vAlign w:val="center"/>
          </w:tcPr>
          <w:p w14:paraId="61326D33"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4" w:type="dxa"/>
            <w:textDirection w:val="btLr"/>
            <w:vAlign w:val="center"/>
          </w:tcPr>
          <w:p w14:paraId="66943808"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4" w:type="dxa"/>
            <w:textDirection w:val="btLr"/>
            <w:vAlign w:val="center"/>
          </w:tcPr>
          <w:p w14:paraId="5F368A6F"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4" w:type="dxa"/>
            <w:textDirection w:val="btLr"/>
            <w:vAlign w:val="center"/>
          </w:tcPr>
          <w:p w14:paraId="4A69A402"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4" w:type="dxa"/>
            <w:textDirection w:val="btLr"/>
            <w:vAlign w:val="center"/>
          </w:tcPr>
          <w:p w14:paraId="51C5B8D7"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474" w:type="dxa"/>
            <w:textDirection w:val="btLr"/>
            <w:vAlign w:val="center"/>
          </w:tcPr>
          <w:p w14:paraId="29510153" w14:textId="77777777" w:rsidR="00867005" w:rsidRPr="00A71D81" w:rsidRDefault="00867005" w:rsidP="00584BB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63" w:type="dxa"/>
            <w:vAlign w:val="center"/>
          </w:tcPr>
          <w:p w14:paraId="23AC923D" w14:textId="77777777" w:rsidR="00867005" w:rsidRPr="00A71D81" w:rsidRDefault="00867005" w:rsidP="00584BB6">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E72F3C5" w14:textId="77777777" w:rsidR="00867005" w:rsidRPr="00A71D81" w:rsidRDefault="00867005" w:rsidP="00584BB6">
            <w:pPr>
              <w:jc w:val="center"/>
              <w:rPr>
                <w:rFonts w:ascii="GHEA Grapalat" w:hAnsi="GHEA Grapalat"/>
                <w:sz w:val="18"/>
                <w:lang w:val="es-ES"/>
              </w:rPr>
            </w:pPr>
          </w:p>
        </w:tc>
      </w:tr>
      <w:tr w:rsidR="00867005" w:rsidRPr="00A71D81" w14:paraId="6A0F8545" w14:textId="77777777" w:rsidTr="00584BB6">
        <w:trPr>
          <w:trHeight w:val="1538"/>
        </w:trPr>
        <w:tc>
          <w:tcPr>
            <w:tcW w:w="1980" w:type="dxa"/>
          </w:tcPr>
          <w:p w14:paraId="64CA2665" w14:textId="77777777" w:rsidR="00867005" w:rsidRPr="00A71D81" w:rsidRDefault="00867005" w:rsidP="00584BB6">
            <w:pPr>
              <w:jc w:val="center"/>
              <w:rPr>
                <w:rFonts w:ascii="GHEA Grapalat" w:hAnsi="GHEA Grapalat"/>
                <w:sz w:val="20"/>
                <w:lang w:val="es-ES"/>
              </w:rPr>
            </w:pPr>
          </w:p>
        </w:tc>
        <w:tc>
          <w:tcPr>
            <w:tcW w:w="2700" w:type="dxa"/>
          </w:tcPr>
          <w:p w14:paraId="3A2FCCDB" w14:textId="77777777" w:rsidR="00867005" w:rsidRPr="00A71D81" w:rsidRDefault="00867005" w:rsidP="00584BB6">
            <w:pPr>
              <w:jc w:val="center"/>
              <w:rPr>
                <w:rFonts w:ascii="GHEA Grapalat" w:hAnsi="GHEA Grapalat"/>
                <w:sz w:val="20"/>
                <w:lang w:val="es-ES"/>
              </w:rPr>
            </w:pPr>
          </w:p>
        </w:tc>
        <w:tc>
          <w:tcPr>
            <w:tcW w:w="2520" w:type="dxa"/>
          </w:tcPr>
          <w:p w14:paraId="56D2B111" w14:textId="77777777" w:rsidR="00867005" w:rsidRPr="00A71D81" w:rsidRDefault="00867005" w:rsidP="00584BB6">
            <w:pPr>
              <w:jc w:val="center"/>
              <w:rPr>
                <w:rFonts w:ascii="GHEA Grapalat" w:hAnsi="GHEA Grapalat"/>
                <w:sz w:val="20"/>
                <w:lang w:val="es-ES"/>
              </w:rPr>
            </w:pPr>
          </w:p>
        </w:tc>
        <w:tc>
          <w:tcPr>
            <w:tcW w:w="474" w:type="dxa"/>
          </w:tcPr>
          <w:p w14:paraId="6BDFCC43" w14:textId="77777777" w:rsidR="00867005" w:rsidRPr="00A71D81" w:rsidRDefault="00867005" w:rsidP="00584BB6">
            <w:pPr>
              <w:jc w:val="center"/>
              <w:rPr>
                <w:rFonts w:ascii="GHEA Grapalat" w:hAnsi="GHEA Grapalat"/>
                <w:sz w:val="20"/>
                <w:lang w:val="pt-BR"/>
              </w:rPr>
            </w:pPr>
          </w:p>
          <w:p w14:paraId="03AC268C" w14:textId="77777777" w:rsidR="00867005" w:rsidRPr="00A71D81" w:rsidRDefault="00867005" w:rsidP="00584BB6">
            <w:pPr>
              <w:jc w:val="center"/>
              <w:rPr>
                <w:rFonts w:ascii="GHEA Grapalat" w:hAnsi="GHEA Grapalat"/>
                <w:sz w:val="20"/>
                <w:lang w:val="pt-BR"/>
              </w:rPr>
            </w:pPr>
          </w:p>
          <w:p w14:paraId="7E4F743D" w14:textId="77777777" w:rsidR="00867005" w:rsidRPr="00A71D81" w:rsidRDefault="00867005" w:rsidP="00584BB6">
            <w:pPr>
              <w:jc w:val="center"/>
              <w:rPr>
                <w:rFonts w:ascii="GHEA Grapalat" w:hAnsi="GHEA Grapalat"/>
                <w:lang w:val="pt-BR"/>
              </w:rPr>
            </w:pPr>
            <w:r w:rsidRPr="00A71D81">
              <w:rPr>
                <w:rFonts w:ascii="GHEA Grapalat" w:hAnsi="GHEA Grapalat"/>
                <w:sz w:val="20"/>
                <w:lang w:val="pt-BR"/>
              </w:rPr>
              <w:t>... %</w:t>
            </w:r>
          </w:p>
        </w:tc>
        <w:tc>
          <w:tcPr>
            <w:tcW w:w="474" w:type="dxa"/>
          </w:tcPr>
          <w:p w14:paraId="492B4EE2" w14:textId="77777777" w:rsidR="00867005" w:rsidRPr="00A71D81" w:rsidRDefault="00867005" w:rsidP="00584BB6">
            <w:pPr>
              <w:jc w:val="center"/>
              <w:rPr>
                <w:rFonts w:ascii="GHEA Grapalat" w:hAnsi="GHEA Grapalat"/>
                <w:sz w:val="20"/>
                <w:lang w:val="pt-BR"/>
              </w:rPr>
            </w:pPr>
          </w:p>
          <w:p w14:paraId="1D7DFE5C" w14:textId="77777777" w:rsidR="00867005" w:rsidRPr="00A71D81" w:rsidRDefault="00867005" w:rsidP="00584BB6">
            <w:pPr>
              <w:jc w:val="center"/>
              <w:rPr>
                <w:rFonts w:ascii="GHEA Grapalat" w:hAnsi="GHEA Grapalat"/>
                <w:sz w:val="20"/>
                <w:lang w:val="pt-BR"/>
              </w:rPr>
            </w:pPr>
          </w:p>
          <w:p w14:paraId="0593C320" w14:textId="77777777" w:rsidR="00867005" w:rsidRPr="00A71D81" w:rsidRDefault="00867005" w:rsidP="00584BB6">
            <w:pPr>
              <w:jc w:val="center"/>
              <w:rPr>
                <w:rFonts w:ascii="GHEA Grapalat" w:hAnsi="GHEA Grapalat"/>
                <w:lang w:val="pt-BR"/>
              </w:rPr>
            </w:pPr>
            <w:r w:rsidRPr="00A71D81">
              <w:rPr>
                <w:rFonts w:ascii="GHEA Grapalat" w:hAnsi="GHEA Grapalat"/>
                <w:sz w:val="20"/>
                <w:lang w:val="pt-BR"/>
              </w:rPr>
              <w:t>... %</w:t>
            </w:r>
          </w:p>
        </w:tc>
        <w:tc>
          <w:tcPr>
            <w:tcW w:w="474" w:type="dxa"/>
          </w:tcPr>
          <w:p w14:paraId="10B162D7" w14:textId="77777777" w:rsidR="00867005" w:rsidRPr="00A71D81" w:rsidRDefault="00867005" w:rsidP="00584BB6">
            <w:pPr>
              <w:jc w:val="center"/>
              <w:rPr>
                <w:rFonts w:ascii="GHEA Grapalat" w:hAnsi="GHEA Grapalat"/>
                <w:sz w:val="20"/>
                <w:lang w:val="pt-BR"/>
              </w:rPr>
            </w:pPr>
          </w:p>
          <w:p w14:paraId="00299F23" w14:textId="77777777" w:rsidR="00867005" w:rsidRPr="00A71D81" w:rsidRDefault="00867005" w:rsidP="00584BB6">
            <w:pPr>
              <w:jc w:val="center"/>
              <w:rPr>
                <w:rFonts w:ascii="GHEA Grapalat" w:hAnsi="GHEA Grapalat"/>
                <w:sz w:val="20"/>
                <w:lang w:val="pt-BR"/>
              </w:rPr>
            </w:pPr>
          </w:p>
          <w:p w14:paraId="57CAAAB3"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15037C95" w14:textId="77777777" w:rsidR="00867005" w:rsidRPr="00A71D81" w:rsidRDefault="00867005" w:rsidP="00584BB6">
            <w:pPr>
              <w:jc w:val="center"/>
              <w:rPr>
                <w:rFonts w:ascii="GHEA Grapalat" w:hAnsi="GHEA Grapalat"/>
                <w:sz w:val="20"/>
                <w:lang w:val="pt-BR"/>
              </w:rPr>
            </w:pPr>
          </w:p>
          <w:p w14:paraId="41CF230A" w14:textId="77777777" w:rsidR="00867005" w:rsidRPr="00A71D81" w:rsidRDefault="00867005" w:rsidP="00584BB6">
            <w:pPr>
              <w:jc w:val="center"/>
              <w:rPr>
                <w:rFonts w:ascii="GHEA Grapalat" w:hAnsi="GHEA Grapalat"/>
                <w:sz w:val="20"/>
                <w:lang w:val="pt-BR"/>
              </w:rPr>
            </w:pPr>
          </w:p>
          <w:p w14:paraId="42801857"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732960D" w14:textId="77777777" w:rsidR="00867005" w:rsidRPr="00A71D81" w:rsidRDefault="00867005" w:rsidP="00584BB6">
            <w:pPr>
              <w:jc w:val="center"/>
              <w:rPr>
                <w:rFonts w:ascii="GHEA Grapalat" w:hAnsi="GHEA Grapalat"/>
                <w:sz w:val="20"/>
                <w:lang w:val="pt-BR"/>
              </w:rPr>
            </w:pPr>
          </w:p>
          <w:p w14:paraId="7AB33F65" w14:textId="77777777" w:rsidR="00867005" w:rsidRPr="00A71D81" w:rsidRDefault="00867005" w:rsidP="00584BB6">
            <w:pPr>
              <w:jc w:val="center"/>
              <w:rPr>
                <w:rFonts w:ascii="GHEA Grapalat" w:hAnsi="GHEA Grapalat"/>
                <w:sz w:val="20"/>
                <w:lang w:val="pt-BR"/>
              </w:rPr>
            </w:pPr>
          </w:p>
          <w:p w14:paraId="4993FB41"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4D1AC64D" w14:textId="77777777" w:rsidR="00867005" w:rsidRPr="00A71D81" w:rsidRDefault="00867005" w:rsidP="00584BB6">
            <w:pPr>
              <w:jc w:val="center"/>
              <w:rPr>
                <w:rFonts w:ascii="GHEA Grapalat" w:hAnsi="GHEA Grapalat"/>
                <w:sz w:val="20"/>
                <w:lang w:val="pt-BR"/>
              </w:rPr>
            </w:pPr>
          </w:p>
          <w:p w14:paraId="17366213" w14:textId="77777777" w:rsidR="00867005" w:rsidRPr="00A71D81" w:rsidRDefault="00867005" w:rsidP="00584BB6">
            <w:pPr>
              <w:jc w:val="center"/>
              <w:rPr>
                <w:rFonts w:ascii="GHEA Grapalat" w:hAnsi="GHEA Grapalat"/>
                <w:sz w:val="20"/>
                <w:lang w:val="pt-BR"/>
              </w:rPr>
            </w:pPr>
          </w:p>
          <w:p w14:paraId="1C5D2E2C"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3DC11B76" w14:textId="77777777" w:rsidR="00867005" w:rsidRPr="00A71D81" w:rsidRDefault="00867005" w:rsidP="00584BB6">
            <w:pPr>
              <w:jc w:val="center"/>
              <w:rPr>
                <w:rFonts w:ascii="GHEA Grapalat" w:hAnsi="GHEA Grapalat"/>
                <w:sz w:val="20"/>
                <w:lang w:val="pt-BR"/>
              </w:rPr>
            </w:pPr>
          </w:p>
          <w:p w14:paraId="344750AA" w14:textId="77777777" w:rsidR="00867005" w:rsidRPr="00A71D81" w:rsidRDefault="00867005" w:rsidP="00584BB6">
            <w:pPr>
              <w:jc w:val="center"/>
              <w:rPr>
                <w:rFonts w:ascii="GHEA Grapalat" w:hAnsi="GHEA Grapalat"/>
                <w:sz w:val="20"/>
                <w:lang w:val="pt-BR"/>
              </w:rPr>
            </w:pPr>
          </w:p>
          <w:p w14:paraId="2EEE5895"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08C92945" w14:textId="77777777" w:rsidR="00867005" w:rsidRPr="00A71D81" w:rsidRDefault="00867005" w:rsidP="00584BB6">
            <w:pPr>
              <w:jc w:val="center"/>
              <w:rPr>
                <w:rFonts w:ascii="GHEA Grapalat" w:hAnsi="GHEA Grapalat"/>
                <w:sz w:val="20"/>
                <w:lang w:val="pt-BR"/>
              </w:rPr>
            </w:pPr>
          </w:p>
          <w:p w14:paraId="2840E714" w14:textId="77777777" w:rsidR="00867005" w:rsidRPr="00A71D81" w:rsidRDefault="00867005" w:rsidP="00584BB6">
            <w:pPr>
              <w:jc w:val="center"/>
              <w:rPr>
                <w:rFonts w:ascii="GHEA Grapalat" w:hAnsi="GHEA Grapalat"/>
                <w:sz w:val="20"/>
                <w:lang w:val="pt-BR"/>
              </w:rPr>
            </w:pPr>
          </w:p>
          <w:p w14:paraId="5CEDA7C8"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244A825E" w14:textId="77777777" w:rsidR="00867005" w:rsidRPr="00A71D81" w:rsidRDefault="00867005" w:rsidP="00584BB6">
            <w:pPr>
              <w:jc w:val="center"/>
              <w:rPr>
                <w:rFonts w:ascii="GHEA Grapalat" w:hAnsi="GHEA Grapalat"/>
                <w:sz w:val="20"/>
                <w:lang w:val="pt-BR"/>
              </w:rPr>
            </w:pPr>
          </w:p>
          <w:p w14:paraId="59781A67" w14:textId="77777777" w:rsidR="00867005" w:rsidRPr="00A71D81" w:rsidRDefault="00867005" w:rsidP="00584BB6">
            <w:pPr>
              <w:jc w:val="center"/>
              <w:rPr>
                <w:rFonts w:ascii="GHEA Grapalat" w:hAnsi="GHEA Grapalat"/>
                <w:sz w:val="20"/>
                <w:lang w:val="pt-BR"/>
              </w:rPr>
            </w:pPr>
          </w:p>
          <w:p w14:paraId="6F99BB7B"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77BA4442" w14:textId="77777777" w:rsidR="00867005" w:rsidRPr="00A71D81" w:rsidRDefault="00867005" w:rsidP="00584BB6">
            <w:pPr>
              <w:jc w:val="center"/>
              <w:rPr>
                <w:rFonts w:ascii="GHEA Grapalat" w:hAnsi="GHEA Grapalat"/>
                <w:sz w:val="20"/>
                <w:lang w:val="pt-BR"/>
              </w:rPr>
            </w:pPr>
          </w:p>
          <w:p w14:paraId="3FD98B71" w14:textId="77777777" w:rsidR="00867005" w:rsidRPr="00A71D81" w:rsidRDefault="00867005" w:rsidP="00584BB6">
            <w:pPr>
              <w:jc w:val="center"/>
              <w:rPr>
                <w:rFonts w:ascii="GHEA Grapalat" w:hAnsi="GHEA Grapalat"/>
                <w:sz w:val="20"/>
                <w:lang w:val="pt-BR"/>
              </w:rPr>
            </w:pPr>
          </w:p>
          <w:p w14:paraId="17C74472"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52998D73" w14:textId="77777777" w:rsidR="00867005" w:rsidRPr="00A71D81" w:rsidRDefault="00867005" w:rsidP="00584BB6">
            <w:pPr>
              <w:jc w:val="center"/>
              <w:rPr>
                <w:rFonts w:ascii="GHEA Grapalat" w:hAnsi="GHEA Grapalat"/>
                <w:sz w:val="20"/>
                <w:lang w:val="pt-BR"/>
              </w:rPr>
            </w:pPr>
          </w:p>
          <w:p w14:paraId="67D44BEB" w14:textId="77777777" w:rsidR="00867005" w:rsidRPr="00A71D81" w:rsidRDefault="00867005" w:rsidP="00584BB6">
            <w:pPr>
              <w:jc w:val="center"/>
              <w:rPr>
                <w:rFonts w:ascii="GHEA Grapalat" w:hAnsi="GHEA Grapalat"/>
                <w:sz w:val="20"/>
                <w:lang w:val="pt-BR"/>
              </w:rPr>
            </w:pPr>
          </w:p>
          <w:p w14:paraId="567159BA"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474" w:type="dxa"/>
          </w:tcPr>
          <w:p w14:paraId="558C08DD" w14:textId="77777777" w:rsidR="00867005" w:rsidRPr="00A71D81" w:rsidRDefault="00867005" w:rsidP="00584BB6">
            <w:pPr>
              <w:jc w:val="center"/>
              <w:rPr>
                <w:rFonts w:ascii="GHEA Grapalat" w:hAnsi="GHEA Grapalat"/>
                <w:sz w:val="20"/>
                <w:lang w:val="pt-BR"/>
              </w:rPr>
            </w:pPr>
          </w:p>
          <w:p w14:paraId="783CED62" w14:textId="77777777" w:rsidR="00867005" w:rsidRPr="00A71D81" w:rsidRDefault="00867005" w:rsidP="00584BB6">
            <w:pPr>
              <w:jc w:val="center"/>
              <w:rPr>
                <w:rFonts w:ascii="GHEA Grapalat" w:hAnsi="GHEA Grapalat"/>
                <w:sz w:val="20"/>
                <w:lang w:val="pt-BR"/>
              </w:rPr>
            </w:pPr>
          </w:p>
          <w:p w14:paraId="546BC668" w14:textId="77777777" w:rsidR="00867005" w:rsidRPr="00A71D81" w:rsidRDefault="00867005" w:rsidP="00584BB6">
            <w:pPr>
              <w:jc w:val="center"/>
              <w:rPr>
                <w:rFonts w:ascii="GHEA Grapalat" w:hAnsi="GHEA Grapalat" w:cs="Arial"/>
                <w:sz w:val="18"/>
                <w:szCs w:val="18"/>
                <w:lang w:val="pt-BR"/>
              </w:rPr>
            </w:pPr>
            <w:r w:rsidRPr="00A71D81">
              <w:rPr>
                <w:rFonts w:ascii="GHEA Grapalat" w:hAnsi="GHEA Grapalat"/>
                <w:sz w:val="20"/>
                <w:lang w:val="pt-BR"/>
              </w:rPr>
              <w:t>... %</w:t>
            </w:r>
          </w:p>
        </w:tc>
        <w:tc>
          <w:tcPr>
            <w:tcW w:w="1963" w:type="dxa"/>
          </w:tcPr>
          <w:p w14:paraId="45A75CB9" w14:textId="77777777" w:rsidR="00867005" w:rsidRPr="00A71D81" w:rsidRDefault="00867005" w:rsidP="00584BB6">
            <w:pPr>
              <w:jc w:val="center"/>
              <w:rPr>
                <w:rFonts w:ascii="GHEA Grapalat" w:hAnsi="GHEA Grapalat"/>
                <w:sz w:val="20"/>
                <w:lang w:val="pt-BR"/>
              </w:rPr>
            </w:pPr>
          </w:p>
          <w:p w14:paraId="409CEFFC" w14:textId="77777777" w:rsidR="00867005" w:rsidRPr="00A71D81" w:rsidRDefault="00867005" w:rsidP="00584BB6">
            <w:pPr>
              <w:jc w:val="center"/>
              <w:rPr>
                <w:rFonts w:ascii="GHEA Grapalat" w:hAnsi="GHEA Grapalat"/>
                <w:sz w:val="20"/>
                <w:lang w:val="pt-BR"/>
              </w:rPr>
            </w:pPr>
          </w:p>
          <w:p w14:paraId="5FAF7B06" w14:textId="77777777" w:rsidR="00867005" w:rsidRPr="00A71D81" w:rsidRDefault="00867005" w:rsidP="00584BB6">
            <w:pPr>
              <w:jc w:val="center"/>
              <w:rPr>
                <w:rFonts w:ascii="GHEA Grapalat" w:hAnsi="GHEA Grapalat"/>
                <w:b/>
                <w:lang w:val="pt-BR"/>
              </w:rPr>
            </w:pPr>
            <w:r w:rsidRPr="00A71D81">
              <w:rPr>
                <w:rFonts w:ascii="GHEA Grapalat" w:hAnsi="GHEA Grapalat"/>
                <w:sz w:val="20"/>
                <w:lang w:val="pt-BR"/>
              </w:rPr>
              <w:t>... %</w:t>
            </w:r>
          </w:p>
        </w:tc>
      </w:tr>
    </w:tbl>
    <w:p w14:paraId="70789E13" w14:textId="77777777" w:rsidR="00867005" w:rsidRPr="00A71D81" w:rsidRDefault="00867005" w:rsidP="00867005">
      <w:pPr>
        <w:rPr>
          <w:rFonts w:ascii="GHEA Grapalat" w:hAnsi="GHEA Grapalat"/>
          <w:i/>
          <w:sz w:val="18"/>
          <w:szCs w:val="18"/>
        </w:rPr>
      </w:pPr>
    </w:p>
    <w:p w14:paraId="5E554253" w14:textId="77777777" w:rsidR="00867005" w:rsidRPr="00A71D81" w:rsidRDefault="00867005" w:rsidP="00867005">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07DE5B13" w14:textId="77777777" w:rsidR="00867005" w:rsidRPr="00A71D81" w:rsidRDefault="00867005" w:rsidP="00867005">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867005" w:rsidRDefault="00071D1C" w:rsidP="00EF3662">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proofErr w:type="spellStart"/>
            <w:r w:rsidRPr="00A71D81">
              <w:rPr>
                <w:rFonts w:ascii="GHEA Grapalat" w:hAnsi="GHEA Grapalat" w:cs="Sylfaen"/>
                <w:sz w:val="18"/>
                <w:szCs w:val="18"/>
                <w:lang w:val="ru-RU"/>
              </w:rPr>
              <w:t>ստորագրություն</w:t>
            </w:r>
            <w:proofErr w:type="spellEnd"/>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77C86">
          <w:footnotePr>
            <w:pos w:val="beneathText"/>
          </w:footnotePr>
          <w:pgSz w:w="16838" w:h="11906" w:orient="landscape" w:code="9"/>
          <w:pgMar w:top="662" w:right="533" w:bottom="567"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EC4390"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B33D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A71D81">
              <w:rPr>
                <w:rFonts w:ascii="GHEA Grapalat" w:hAnsi="GHEA Grapalat"/>
                <w:iCs/>
                <w:color w:val="000000"/>
                <w:sz w:val="21"/>
                <w:szCs w:val="21"/>
              </w:rPr>
              <w:t>Պայմանագրի</w:t>
            </w:r>
            <w:proofErr w:type="spellEnd"/>
            <w:r w:rsidR="0038400D" w:rsidRPr="00A71D81">
              <w:rPr>
                <w:rFonts w:ascii="GHEA Grapalat" w:hAnsi="GHEA Grapalat"/>
                <w:iCs/>
                <w:color w:val="000000"/>
                <w:sz w:val="21"/>
                <w:szCs w:val="21"/>
                <w:lang w:val="pt-BR"/>
              </w:rPr>
              <w:t xml:space="preserve"> </w:t>
            </w:r>
            <w:proofErr w:type="spellStart"/>
            <w:r w:rsidR="0038400D" w:rsidRPr="00A71D81">
              <w:rPr>
                <w:rFonts w:ascii="GHEA Grapalat" w:hAnsi="GHEA Grapalat"/>
                <w:iCs/>
                <w:color w:val="000000"/>
                <w:sz w:val="21"/>
                <w:szCs w:val="21"/>
              </w:rPr>
              <w:t>կողմ</w:t>
            </w:r>
            <w:proofErr w:type="spellEnd"/>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Պատվիրատու</w:t>
            </w:r>
            <w:proofErr w:type="spellEnd"/>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գտնվելու</w:t>
            </w:r>
            <w:proofErr w:type="spellEnd"/>
            <w:r w:rsidRPr="00A71D81">
              <w:rPr>
                <w:rFonts w:ascii="GHEA Grapalat" w:hAnsi="GHEA Grapalat"/>
                <w:iCs/>
                <w:color w:val="000000"/>
                <w:sz w:val="21"/>
                <w:szCs w:val="21"/>
                <w:lang w:val="pt-BR"/>
              </w:rPr>
              <w:t xml:space="preserve"> </w:t>
            </w:r>
            <w:proofErr w:type="spellStart"/>
            <w:r w:rsidRPr="00A71D81">
              <w:rPr>
                <w:rFonts w:ascii="GHEA Grapalat" w:hAnsi="GHEA Grapalat"/>
                <w:iCs/>
                <w:color w:val="000000"/>
                <w:sz w:val="21"/>
                <w:szCs w:val="21"/>
              </w:rPr>
              <w:t>վայրը</w:t>
            </w:r>
            <w:proofErr w:type="spellEnd"/>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հհ</w:t>
            </w:r>
            <w:proofErr w:type="spellEnd"/>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հվհհ</w:t>
            </w:r>
            <w:proofErr w:type="spellEnd"/>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այսուհետ</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Պայմանագիր</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անվանումը</w:t>
      </w:r>
      <w:proofErr w:type="spellEnd"/>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կնքման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ամսաթիվը</w:t>
      </w:r>
      <w:proofErr w:type="spellEnd"/>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համարը</w:t>
      </w:r>
      <w:proofErr w:type="spellEnd"/>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spellStart"/>
      <w:proofErr w:type="gramStart"/>
      <w:r w:rsidRPr="00A71D81">
        <w:rPr>
          <w:rFonts w:ascii="GHEA Grapalat" w:hAnsi="GHEA Grapalat"/>
          <w:iCs/>
          <w:color w:val="000000"/>
          <w:sz w:val="21"/>
          <w:szCs w:val="21"/>
        </w:rPr>
        <w:t>Պատվիրատուն</w:t>
      </w:r>
      <w:proofErr w:type="spell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proofErr w:type="spellStart"/>
      <w:r w:rsidRPr="00A71D81">
        <w:rPr>
          <w:rFonts w:ascii="GHEA Grapalat" w:hAnsi="GHEA Grapalat"/>
          <w:color w:val="000000"/>
          <w:sz w:val="21"/>
          <w:szCs w:val="21"/>
        </w:rPr>
        <w:t>Պայմանագրի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rPr>
        <w:t>կողմը</w:t>
      </w:r>
      <w:proofErr w:type="spellEnd"/>
      <w:proofErr w:type="gramStart"/>
      <w:r w:rsidRPr="00A71D81">
        <w:rPr>
          <w:rFonts w:ascii="GHEA Grapalat" w:hAnsi="GHEA Grapalat"/>
          <w:color w:val="000000"/>
          <w:sz w:val="21"/>
          <w:szCs w:val="21"/>
        </w:rPr>
        <w:t>՝</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հիմք</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պայմանագրի</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proofErr w:type="gramStart"/>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վերաբերյալ</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proofErr w:type="gramStart"/>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20</w:t>
      </w:r>
      <w:proofErr w:type="gramEnd"/>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proofErr w:type="spellStart"/>
      <w:r w:rsidRPr="00A71D81">
        <w:rPr>
          <w:rFonts w:ascii="GHEA Grapalat" w:hAnsi="GHEA Grapalat"/>
          <w:color w:val="000000"/>
          <w:sz w:val="21"/>
          <w:szCs w:val="21"/>
          <w:lang w:val="es-ES"/>
        </w:rPr>
        <w:t>կազմեցին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սույն</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արձանագրությունը</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հետևյալի</w:t>
      </w:r>
      <w:proofErr w:type="spellEnd"/>
      <w:r w:rsidRPr="00A71D81">
        <w:rPr>
          <w:rFonts w:ascii="GHEA Grapalat" w:hAnsi="GHEA Grapalat"/>
          <w:color w:val="000000"/>
          <w:sz w:val="21"/>
          <w:szCs w:val="21"/>
          <w:lang w:val="es-ES"/>
        </w:rPr>
        <w:t xml:space="preserve"> </w:t>
      </w:r>
      <w:proofErr w:type="spellStart"/>
      <w:r w:rsidRPr="00A71D81">
        <w:rPr>
          <w:rFonts w:ascii="GHEA Grapalat" w:hAnsi="GHEA Grapalat"/>
          <w:color w:val="000000"/>
          <w:sz w:val="21"/>
          <w:szCs w:val="21"/>
          <w:lang w:val="es-ES"/>
        </w:rPr>
        <w:t>մասին</w:t>
      </w:r>
      <w:proofErr w:type="spellEnd"/>
      <w:r w:rsidRPr="00A71D81">
        <w:rPr>
          <w:rFonts w:ascii="GHEA Grapalat" w:hAnsi="GHEA Grapalat"/>
          <w:color w:val="000000"/>
          <w:sz w:val="21"/>
          <w:szCs w:val="21"/>
          <w:lang w:val="es-ES"/>
        </w:rPr>
        <w:t>.</w:t>
      </w:r>
    </w:p>
    <w:p w14:paraId="505292A3" w14:textId="77777777" w:rsidR="0038400D" w:rsidRPr="00A71D81" w:rsidRDefault="0038400D" w:rsidP="0038400D">
      <w:pPr>
        <w:jc w:val="both"/>
        <w:rPr>
          <w:rFonts w:ascii="GHEA Grapalat" w:hAnsi="GHEA Grapalat"/>
          <w:iCs/>
          <w:color w:val="000000"/>
          <w:sz w:val="21"/>
          <w:szCs w:val="21"/>
          <w:lang w:val="hy-AM"/>
        </w:rPr>
      </w:pPr>
      <w:proofErr w:type="spellStart"/>
      <w:r w:rsidRPr="00A71D81">
        <w:rPr>
          <w:rFonts w:ascii="GHEA Grapalat" w:hAnsi="GHEA Grapalat"/>
          <w:iCs/>
          <w:color w:val="000000"/>
          <w:sz w:val="21"/>
          <w:szCs w:val="21"/>
        </w:rPr>
        <w:t>Պայմանագրի</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շրջանակներում</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snapToGrid w:val="0"/>
          <w:color w:val="000000"/>
          <w:sz w:val="21"/>
          <w:szCs w:val="21"/>
          <w:lang w:val="es-ES"/>
        </w:rPr>
        <w:t>Պայմանագրի</w:t>
      </w:r>
      <w:proofErr w:type="spellEnd"/>
      <w:r w:rsidRPr="00A71D81">
        <w:rPr>
          <w:rFonts w:ascii="GHEA Grapalat" w:hAnsi="GHEA Grapalat"/>
          <w:iCs/>
          <w:snapToGrid w:val="0"/>
          <w:color w:val="000000"/>
          <w:sz w:val="21"/>
          <w:szCs w:val="21"/>
          <w:lang w:val="es-ES"/>
        </w:rPr>
        <w:t xml:space="preserve"> </w:t>
      </w:r>
      <w:proofErr w:type="spellStart"/>
      <w:proofErr w:type="gramStart"/>
      <w:r w:rsidRPr="00A71D81">
        <w:rPr>
          <w:rFonts w:ascii="GHEA Grapalat" w:hAnsi="GHEA Grapalat"/>
          <w:iCs/>
          <w:snapToGrid w:val="0"/>
          <w:color w:val="000000"/>
          <w:sz w:val="21"/>
          <w:szCs w:val="21"/>
          <w:lang w:val="es-ES"/>
        </w:rPr>
        <w:t>կողմը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color w:val="000000"/>
          <w:sz w:val="21"/>
          <w:szCs w:val="21"/>
        </w:rPr>
        <w:t>մատակարարել</w:t>
      </w:r>
      <w:proofErr w:type="spellEnd"/>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հետևյալ</w:t>
      </w:r>
      <w:proofErr w:type="spellEnd"/>
      <w:r w:rsidRPr="00A71D81">
        <w:rPr>
          <w:rFonts w:ascii="GHEA Grapalat" w:hAnsi="GHEA Grapalat"/>
          <w:iCs/>
          <w:color w:val="000000"/>
          <w:sz w:val="21"/>
          <w:szCs w:val="21"/>
          <w:lang w:val="es-ES"/>
        </w:rPr>
        <w:t xml:space="preserve"> </w:t>
      </w:r>
      <w:proofErr w:type="spellStart"/>
      <w:r w:rsidRPr="00A71D81">
        <w:rPr>
          <w:rFonts w:ascii="GHEA Grapalat" w:hAnsi="GHEA Grapalat"/>
          <w:iCs/>
          <w:color w:val="000000"/>
          <w:sz w:val="21"/>
          <w:szCs w:val="21"/>
        </w:rPr>
        <w:t>ապրանքները</w:t>
      </w:r>
      <w:proofErr w:type="spellEnd"/>
      <w:r w:rsidRPr="00A71D81">
        <w:rPr>
          <w:rFonts w:ascii="GHEA Grapalat" w:hAnsi="GHEA Grapalat"/>
          <w:iCs/>
          <w:color w:val="000000"/>
          <w:sz w:val="21"/>
          <w:szCs w:val="21"/>
        </w:rPr>
        <w:t>՝</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Մատակարարված</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ապրանքների</w:t>
            </w:r>
            <w:proofErr w:type="spellEnd"/>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անվանումը</w:t>
            </w:r>
            <w:proofErr w:type="spellEnd"/>
          </w:p>
        </w:tc>
        <w:tc>
          <w:tcPr>
            <w:tcW w:w="1440" w:type="dxa"/>
            <w:vMerge w:val="restart"/>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տեխնիկական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բնութագրի</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համառոտ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շարադրանքը</w:t>
            </w:r>
            <w:proofErr w:type="spellEnd"/>
          </w:p>
        </w:tc>
        <w:tc>
          <w:tcPr>
            <w:tcW w:w="2916" w:type="dxa"/>
            <w:gridSpan w:val="2"/>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քանակական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ցուցանիշը</w:t>
            </w:r>
            <w:proofErr w:type="spellEnd"/>
          </w:p>
        </w:tc>
        <w:tc>
          <w:tcPr>
            <w:tcW w:w="2976" w:type="dxa"/>
            <w:gridSpan w:val="2"/>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կատարման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p>
        </w:tc>
        <w:tc>
          <w:tcPr>
            <w:tcW w:w="1168" w:type="dxa"/>
            <w:vMerge w:val="restart"/>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ենթակա</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գումարը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հազար</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դրամ</w:t>
            </w:r>
            <w:proofErr w:type="spellEnd"/>
            <w:r w:rsidRPr="00A71D81">
              <w:rPr>
                <w:rFonts w:ascii="GHEA Grapalat" w:hAnsi="GHEA Grapalat"/>
                <w:sz w:val="18"/>
                <w:szCs w:val="18"/>
              </w:rPr>
              <w:t>/</w:t>
            </w:r>
          </w:p>
        </w:tc>
        <w:tc>
          <w:tcPr>
            <w:tcW w:w="675" w:type="dxa"/>
            <w:vMerge w:val="restart"/>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ժամկետը</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վճարման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r w:rsidRPr="00A71D81">
              <w:rPr>
                <w:rFonts w:ascii="GHEA Grapalat" w:hAnsi="GHEA Grapalat"/>
                <w:sz w:val="18"/>
                <w:szCs w:val="18"/>
              </w:rPr>
              <w:t>/</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842" w:type="dxa"/>
            <w:tcBorders>
              <w:bottom w:val="single" w:sz="4" w:space="0" w:color="auto"/>
            </w:tcBorders>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ըստ</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պայմանագրով</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հաստատված</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գնման</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փաստացի</w:t>
            </w:r>
            <w:proofErr w:type="spellEnd"/>
          </w:p>
        </w:tc>
        <w:tc>
          <w:tcPr>
            <w:tcW w:w="1168" w:type="dxa"/>
            <w:vMerge/>
            <w:tcBorders>
              <w:bottom w:val="single" w:sz="4" w:space="0" w:color="auto"/>
            </w:tcBorders>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proofErr w:type="spellStart"/>
      <w:r w:rsidRPr="00A71D81">
        <w:rPr>
          <w:rFonts w:ascii="GHEA Grapalat" w:hAnsi="GHEA Grapalat"/>
          <w:iCs/>
          <w:snapToGrid w:val="0"/>
          <w:color w:val="000000"/>
          <w:sz w:val="21"/>
          <w:szCs w:val="21"/>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երկկողմ</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հաշիվ</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rPr>
        <w:t>ապրանքագիրը</w:t>
      </w:r>
      <w:proofErr w:type="spellEnd"/>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proofErr w:type="spellStart"/>
      <w:r w:rsidRPr="00A71D81">
        <w:rPr>
          <w:rFonts w:ascii="GHEA Grapalat" w:hAnsi="GHEA Grapalat"/>
          <w:color w:val="000000"/>
          <w:sz w:val="21"/>
          <w:szCs w:val="21"/>
          <w:lang w:val="es-ES"/>
        </w:rPr>
        <w:t>եզրակացությունը</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հանդիսանում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սույն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արձանագրության</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բաղկացուցիչ</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մասը</w:t>
      </w:r>
      <w:proofErr w:type="spellEnd"/>
      <w:r w:rsidRPr="00A71D81">
        <w:rPr>
          <w:rFonts w:ascii="GHEA Grapalat" w:hAnsi="GHEA Grapalat"/>
          <w:iCs/>
          <w:snapToGrid w:val="0"/>
          <w:color w:val="000000"/>
          <w:sz w:val="21"/>
          <w:szCs w:val="21"/>
          <w:lang w:val="es-ES"/>
        </w:rPr>
        <w:t xml:space="preserve"> և </w:t>
      </w:r>
      <w:proofErr w:type="spellStart"/>
      <w:r w:rsidRPr="00A71D81">
        <w:rPr>
          <w:rFonts w:ascii="GHEA Grapalat" w:hAnsi="GHEA Grapalat"/>
          <w:iCs/>
          <w:snapToGrid w:val="0"/>
          <w:color w:val="000000"/>
          <w:sz w:val="21"/>
          <w:szCs w:val="21"/>
          <w:lang w:val="es-ES"/>
        </w:rPr>
        <w:t>կցվում</w:t>
      </w:r>
      <w:proofErr w:type="spellEnd"/>
      <w:r w:rsidRPr="00A71D81">
        <w:rPr>
          <w:rFonts w:ascii="GHEA Grapalat" w:hAnsi="GHEA Grapalat"/>
          <w:iCs/>
          <w:snapToGrid w:val="0"/>
          <w:color w:val="000000"/>
          <w:sz w:val="21"/>
          <w:szCs w:val="21"/>
          <w:lang w:val="es-ES"/>
        </w:rPr>
        <w:t xml:space="preserve"> </w:t>
      </w:r>
      <w:proofErr w:type="spellStart"/>
      <w:r w:rsidRPr="00A71D81">
        <w:rPr>
          <w:rFonts w:ascii="GHEA Grapalat" w:hAnsi="GHEA Grapalat"/>
          <w:iCs/>
          <w:snapToGrid w:val="0"/>
          <w:color w:val="000000"/>
          <w:sz w:val="21"/>
          <w:szCs w:val="21"/>
          <w:lang w:val="es-ES"/>
        </w:rPr>
        <w:t>են</w:t>
      </w:r>
      <w:proofErr w:type="spellEnd"/>
      <w:r w:rsidRPr="00A71D81">
        <w:rPr>
          <w:rFonts w:ascii="GHEA Grapalat" w:hAnsi="GHEA Grapalat"/>
          <w:iCs/>
          <w:snapToGrid w:val="0"/>
          <w:color w:val="000000"/>
          <w:sz w:val="21"/>
          <w:szCs w:val="21"/>
          <w:lang w:val="es-ES"/>
        </w:rPr>
        <w:t>:</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հանձնեց</w:t>
            </w:r>
            <w:proofErr w:type="spellEnd"/>
            <w:r w:rsidRPr="00A71D81">
              <w:rPr>
                <w:rFonts w:ascii="GHEA Grapalat" w:hAnsi="GHEA Grapalat"/>
                <w:iCs/>
                <w:color w:val="000000"/>
                <w:sz w:val="21"/>
                <w:szCs w:val="21"/>
              </w:rPr>
              <w:t xml:space="preserve">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Ապրանքը</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ընդունեց</w:t>
            </w:r>
            <w:proofErr w:type="spellEnd"/>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ստորագրություն</w:t>
            </w:r>
            <w:proofErr w:type="spellEnd"/>
            <w:r w:rsidRPr="00A71D81">
              <w:rPr>
                <w:rFonts w:ascii="GHEA Grapalat" w:hAnsi="GHEA Grapalat"/>
                <w:iCs/>
                <w:sz w:val="15"/>
                <w:szCs w:val="15"/>
              </w:rPr>
              <w:t xml:space="preserve">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ազգանուն</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անուն</w:t>
            </w:r>
            <w:proofErr w:type="spellEnd"/>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spellStart"/>
      <w:r w:rsidRPr="00A71D81">
        <w:rPr>
          <w:rFonts w:ascii="GHEA Grapalat" w:hAnsi="GHEA Grapalat" w:cs="Sylfaen"/>
          <w:bCs/>
          <w:sz w:val="18"/>
          <w:szCs w:val="18"/>
        </w:rPr>
        <w:t>պայմանագրի</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արդյունքը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Գնորդին</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հանձնելու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փաստը</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ֆիքսելու</w:t>
      </w:r>
      <w:proofErr w:type="spellEnd"/>
      <w:r w:rsidRPr="00A71D81">
        <w:rPr>
          <w:rFonts w:ascii="GHEA Grapalat" w:hAnsi="GHEA Grapalat" w:cs="Sylfaen"/>
          <w:bCs/>
          <w:sz w:val="18"/>
          <w:szCs w:val="18"/>
        </w:rPr>
        <w:t xml:space="preserve"> </w:t>
      </w:r>
      <w:proofErr w:type="spellStart"/>
      <w:r w:rsidRPr="00A71D81">
        <w:rPr>
          <w:rFonts w:ascii="GHEA Grapalat" w:hAnsi="GHEA Grapalat" w:cs="Sylfaen"/>
          <w:bCs/>
          <w:sz w:val="18"/>
          <w:szCs w:val="18"/>
        </w:rPr>
        <w:t>վերաբերյալ</w:t>
      </w:r>
      <w:proofErr w:type="spellEnd"/>
      <w:r w:rsidRPr="00A71D81">
        <w:rPr>
          <w:rFonts w:ascii="GHEA Grapalat" w:hAnsi="GHEA Grapalat" w:cs="Sylfaen"/>
          <w:bCs/>
          <w:sz w:val="18"/>
          <w:szCs w:val="18"/>
        </w:rPr>
        <w:t xml:space="preserve">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A71D81">
        <w:rPr>
          <w:rFonts w:ascii="GHEA Grapalat" w:hAnsi="GHEA Grapalat" w:cs="Sylfaen"/>
          <w:sz w:val="20"/>
        </w:rPr>
        <w:t xml:space="preserve">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ի (</w:t>
      </w:r>
      <w:proofErr w:type="spellStart"/>
      <w:r w:rsidRPr="00A71D81">
        <w:rPr>
          <w:rFonts w:ascii="GHEA Grapalat" w:hAnsi="GHEA Grapalat" w:cs="Sylfaen"/>
          <w:sz w:val="20"/>
        </w:rPr>
        <w:t>այսուհետ</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Գնորդ</w:t>
      </w:r>
      <w:proofErr w:type="spellEnd"/>
      <w:r w:rsidRPr="00A71D81">
        <w:rPr>
          <w:rFonts w:ascii="GHEA Grapalat" w:hAnsi="GHEA Grapalat" w:cs="Sylfaen"/>
          <w:sz w:val="20"/>
        </w:rPr>
        <w:t xml:space="preserve">)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proofErr w:type="spellStart"/>
      <w:r w:rsidRPr="00A71D81">
        <w:rPr>
          <w:rFonts w:ascii="GHEA Grapalat" w:hAnsi="GHEA Grapalat" w:cs="Sylfaen"/>
          <w:sz w:val="12"/>
          <w:szCs w:val="16"/>
        </w:rPr>
        <w:t>Գնորդի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w:t>
      </w:r>
      <w:proofErr w:type="spellStart"/>
      <w:r w:rsidRPr="00A71D81">
        <w:rPr>
          <w:rFonts w:ascii="GHEA Grapalat" w:hAnsi="GHEA Grapalat" w:cs="Sylfaen"/>
          <w:sz w:val="12"/>
          <w:szCs w:val="16"/>
        </w:rPr>
        <w:t>Վաճառողի</w:t>
      </w:r>
      <w:proofErr w:type="spellEnd"/>
      <w:r w:rsidRPr="00A71D81">
        <w:rPr>
          <w:rFonts w:ascii="GHEA Grapalat" w:hAnsi="GHEA Grapalat" w:cs="Sylfaen"/>
          <w:sz w:val="12"/>
          <w:szCs w:val="16"/>
        </w:rPr>
        <w:t xml:space="preserve"> </w:t>
      </w:r>
      <w:proofErr w:type="spellStart"/>
      <w:r w:rsidRPr="00A71D81">
        <w:rPr>
          <w:rFonts w:ascii="GHEA Grapalat" w:hAnsi="GHEA Grapalat" w:cs="Sylfaen"/>
          <w:sz w:val="12"/>
          <w:szCs w:val="16"/>
        </w:rPr>
        <w:t>անվանումը</w:t>
      </w:r>
      <w:proofErr w:type="spellEnd"/>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A71D81">
        <w:rPr>
          <w:rFonts w:ascii="GHEA Grapalat" w:hAnsi="GHEA Grapalat" w:cs="Sylfaen"/>
          <w:sz w:val="20"/>
        </w:rPr>
        <w:t xml:space="preserve"> </w:t>
      </w:r>
      <w:proofErr w:type="spellStart"/>
      <w:r w:rsidRPr="00A71D81">
        <w:rPr>
          <w:rFonts w:ascii="GHEA Grapalat" w:hAnsi="GHEA Grapalat" w:cs="Sylfaen"/>
          <w:sz w:val="20"/>
        </w:rPr>
        <w:t>միջև</w:t>
      </w:r>
      <w:proofErr w:type="spellEnd"/>
      <w:r w:rsidRPr="00A71D81">
        <w:rPr>
          <w:rFonts w:ascii="GHEA Grapalat" w:hAnsi="GHEA Grapalat" w:cs="Sylfaen"/>
          <w:sz w:val="20"/>
        </w:rPr>
        <w:t xml:space="preserve">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ա</w:t>
            </w:r>
            <w:r w:rsidR="00071D1C" w:rsidRPr="00A71D81">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11912A2A" w:rsidR="00B2572B" w:rsidRDefault="00140600" w:rsidP="00140600">
      <w:pPr>
        <w:tabs>
          <w:tab w:val="left" w:pos="8640"/>
        </w:tabs>
        <w:rPr>
          <w:rFonts w:ascii="GHEA Grapalat" w:hAnsi="GHEA Grapalat" w:cs="Sylfaen"/>
        </w:rPr>
      </w:pPr>
      <w:r>
        <w:rPr>
          <w:rFonts w:ascii="GHEA Grapalat" w:hAnsi="GHEA Grapalat" w:cs="Sylfaen"/>
        </w:rPr>
        <w:tab/>
      </w:r>
    </w:p>
    <w:p w14:paraId="090B4C6D" w14:textId="117FA9CC" w:rsidR="00154DDB" w:rsidRDefault="00154DDB" w:rsidP="00140600">
      <w:pPr>
        <w:tabs>
          <w:tab w:val="left" w:pos="8640"/>
        </w:tabs>
        <w:rPr>
          <w:rFonts w:ascii="GHEA Grapalat" w:hAnsi="GHEA Grapalat" w:cs="Sylfaen"/>
        </w:rPr>
      </w:pPr>
    </w:p>
    <w:p w14:paraId="69A1B36D" w14:textId="7B6D3EE6" w:rsidR="00154DDB" w:rsidRDefault="00154DDB" w:rsidP="00140600">
      <w:pPr>
        <w:tabs>
          <w:tab w:val="left" w:pos="8640"/>
        </w:tabs>
        <w:rPr>
          <w:rFonts w:ascii="GHEA Grapalat" w:hAnsi="GHEA Grapalat" w:cs="Sylfaen"/>
        </w:rPr>
      </w:pPr>
    </w:p>
    <w:p w14:paraId="291309BF" w14:textId="5A69B888" w:rsidR="00154DDB" w:rsidRDefault="00154DDB">
      <w:pPr>
        <w:rPr>
          <w:rFonts w:ascii="GHEA Grapalat" w:hAnsi="GHEA Grapalat" w:cs="Sylfaen"/>
        </w:rPr>
      </w:pPr>
      <w:r>
        <w:rPr>
          <w:rFonts w:ascii="GHEA Grapalat" w:hAnsi="GHEA Grapalat" w:cs="Sylfaen"/>
        </w:rPr>
        <w:br w:type="page"/>
      </w:r>
    </w:p>
    <w:p w14:paraId="36AA4AB9" w14:textId="77777777" w:rsidR="00154DDB" w:rsidRPr="00A71D81" w:rsidRDefault="00154DDB" w:rsidP="00154DDB">
      <w:pPr>
        <w:jc w:val="right"/>
        <w:rPr>
          <w:rFonts w:ascii="GHEA Grapalat" w:hAnsi="GHEA Grapalat" w:cs="Sylfaen"/>
          <w:i/>
          <w:sz w:val="20"/>
          <w:lang w:val="pt-BR"/>
        </w:rPr>
      </w:pPr>
    </w:p>
    <w:p w14:paraId="3E017353" w14:textId="77777777" w:rsidR="00154DDB" w:rsidRPr="00154DDB" w:rsidRDefault="00154DDB" w:rsidP="00154DDB">
      <w:pPr>
        <w:jc w:val="right"/>
        <w:rPr>
          <w:rFonts w:ascii="GHEA Grapalat" w:hAnsi="GHEA Grapalat" w:cs="Sylfaen"/>
          <w:i/>
          <w:sz w:val="20"/>
          <w:lang w:val="pt-BR"/>
        </w:rPr>
      </w:pPr>
      <w:r w:rsidRPr="00A71D81">
        <w:rPr>
          <w:rFonts w:ascii="GHEA Grapalat" w:hAnsi="GHEA Grapalat" w:cs="Sylfaen"/>
          <w:i/>
          <w:sz w:val="20"/>
          <w:lang w:val="pt-BR"/>
        </w:rPr>
        <w:t>Հավելված</w:t>
      </w:r>
      <w:r w:rsidRPr="00154DDB">
        <w:rPr>
          <w:rFonts w:ascii="GHEA Grapalat" w:hAnsi="GHEA Grapalat" w:cs="Sylfaen"/>
          <w:i/>
          <w:sz w:val="20"/>
          <w:lang w:val="pt-BR"/>
        </w:rPr>
        <w:t xml:space="preserve"> 3.1</w:t>
      </w:r>
    </w:p>
    <w:p w14:paraId="58B20201" w14:textId="77777777" w:rsidR="00154DDB" w:rsidRPr="00A71D81" w:rsidRDefault="00154DDB" w:rsidP="00154DDB">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003CBD0" w14:textId="77777777" w:rsidR="00154DDB" w:rsidRPr="00A71D81" w:rsidRDefault="00154DDB" w:rsidP="00154DDB">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6CAEB02B" w14:textId="77777777" w:rsidR="00154DDB" w:rsidRPr="00154DDB" w:rsidRDefault="00154DDB" w:rsidP="00154DDB">
      <w:pPr>
        <w:tabs>
          <w:tab w:val="left" w:pos="360"/>
          <w:tab w:val="left" w:pos="540"/>
        </w:tabs>
        <w:jc w:val="center"/>
        <w:rPr>
          <w:rFonts w:ascii="Sylfaen" w:hAnsi="Sylfaen" w:cs="Sylfaen"/>
          <w:b/>
          <w:bCs/>
          <w:lang w:val="pt-BR"/>
        </w:rPr>
      </w:pPr>
    </w:p>
    <w:p w14:paraId="04A95803" w14:textId="77777777" w:rsidR="00154DDB" w:rsidRPr="00154DDB" w:rsidRDefault="00154DDB" w:rsidP="00154DDB">
      <w:pPr>
        <w:tabs>
          <w:tab w:val="left" w:pos="360"/>
          <w:tab w:val="left" w:pos="540"/>
        </w:tabs>
        <w:jc w:val="center"/>
        <w:rPr>
          <w:rFonts w:ascii="Sylfaen" w:hAnsi="Sylfaen" w:cs="Sylfaen"/>
          <w:b/>
          <w:bCs/>
          <w:lang w:val="pt-BR"/>
        </w:rPr>
      </w:pPr>
    </w:p>
    <w:p w14:paraId="6FA21E43" w14:textId="77777777" w:rsidR="00154DDB" w:rsidRPr="00154DDB" w:rsidRDefault="00154DDB" w:rsidP="00154DDB">
      <w:pPr>
        <w:ind w:left="-142" w:firstLine="142"/>
        <w:jc w:val="center"/>
        <w:rPr>
          <w:rFonts w:ascii="GHEA Grapalat" w:hAnsi="GHEA Grapalat" w:cs="Sylfaen"/>
          <w:lang w:val="pt-BR"/>
        </w:rPr>
      </w:pPr>
    </w:p>
    <w:p w14:paraId="396FF2DE" w14:textId="77777777" w:rsidR="00154DDB" w:rsidRPr="00154DDB" w:rsidRDefault="00154DDB" w:rsidP="00154DDB">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154DDB">
        <w:rPr>
          <w:rFonts w:ascii="GHEA Grapalat" w:hAnsi="GHEA Grapalat" w:cs="Sylfaen"/>
          <w:bCs/>
          <w:sz w:val="18"/>
          <w:szCs w:val="18"/>
          <w:lang w:val="pt-BR"/>
        </w:rPr>
        <w:t xml:space="preserve">    N </w:t>
      </w:r>
      <w:r w:rsidRPr="00154DDB">
        <w:rPr>
          <w:rFonts w:ascii="GHEA Grapalat" w:hAnsi="GHEA Grapalat" w:cs="Sylfaen"/>
          <w:bCs/>
          <w:sz w:val="18"/>
          <w:szCs w:val="18"/>
          <w:u w:val="single"/>
          <w:lang w:val="pt-BR"/>
        </w:rPr>
        <w:tab/>
      </w:r>
      <w:r w:rsidRPr="00154DDB">
        <w:rPr>
          <w:rFonts w:ascii="GHEA Grapalat" w:hAnsi="GHEA Grapalat" w:cs="Sylfaen"/>
          <w:bCs/>
          <w:sz w:val="18"/>
          <w:szCs w:val="18"/>
          <w:lang w:val="pt-BR"/>
        </w:rPr>
        <w:t xml:space="preserve">           </w:t>
      </w:r>
    </w:p>
    <w:p w14:paraId="16C4F250" w14:textId="77777777" w:rsidR="00154DDB" w:rsidRPr="00154DDB" w:rsidRDefault="00154DDB" w:rsidP="00154DDB">
      <w:pPr>
        <w:tabs>
          <w:tab w:val="left" w:pos="360"/>
          <w:tab w:val="left" w:pos="540"/>
          <w:tab w:val="left" w:pos="2250"/>
        </w:tabs>
        <w:jc w:val="center"/>
        <w:rPr>
          <w:rFonts w:ascii="GHEA Grapalat" w:hAnsi="GHEA Grapalat" w:cs="Sylfaen"/>
          <w:bCs/>
          <w:sz w:val="18"/>
          <w:szCs w:val="18"/>
          <w:lang w:val="pt-BR"/>
        </w:rPr>
      </w:pPr>
      <w:proofErr w:type="spellStart"/>
      <w:r w:rsidRPr="00A71D81">
        <w:rPr>
          <w:rFonts w:ascii="GHEA Grapalat" w:hAnsi="GHEA Grapalat" w:cs="Sylfaen"/>
          <w:bCs/>
          <w:sz w:val="18"/>
          <w:szCs w:val="18"/>
        </w:rPr>
        <w:t>պայմանագրի</w:t>
      </w:r>
      <w:proofErr w:type="spellEnd"/>
      <w:r w:rsidRPr="00154DDB">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արդյունքը</w:t>
      </w:r>
      <w:proofErr w:type="spellEnd"/>
      <w:r w:rsidRPr="00154DDB">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Գնորդին</w:t>
      </w:r>
      <w:proofErr w:type="spellEnd"/>
      <w:r w:rsidRPr="00154DDB">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հանձնելու</w:t>
      </w:r>
      <w:proofErr w:type="spellEnd"/>
      <w:r w:rsidRPr="00154DDB">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փաստը</w:t>
      </w:r>
      <w:proofErr w:type="spellEnd"/>
      <w:r w:rsidRPr="00154DDB">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ֆիքսելու</w:t>
      </w:r>
      <w:proofErr w:type="spellEnd"/>
      <w:r w:rsidRPr="00154DDB">
        <w:rPr>
          <w:rFonts w:ascii="GHEA Grapalat" w:hAnsi="GHEA Grapalat" w:cs="Sylfaen"/>
          <w:bCs/>
          <w:sz w:val="18"/>
          <w:szCs w:val="18"/>
          <w:lang w:val="pt-BR"/>
        </w:rPr>
        <w:t xml:space="preserve"> </w:t>
      </w:r>
      <w:proofErr w:type="spellStart"/>
      <w:r w:rsidRPr="00A71D81">
        <w:rPr>
          <w:rFonts w:ascii="GHEA Grapalat" w:hAnsi="GHEA Grapalat" w:cs="Sylfaen"/>
          <w:bCs/>
          <w:sz w:val="18"/>
          <w:szCs w:val="18"/>
        </w:rPr>
        <w:t>վերաբերյալ</w:t>
      </w:r>
      <w:proofErr w:type="spellEnd"/>
      <w:r w:rsidRPr="00154DDB">
        <w:rPr>
          <w:rFonts w:ascii="GHEA Grapalat" w:hAnsi="GHEA Grapalat" w:cs="Sylfaen"/>
          <w:bCs/>
          <w:sz w:val="18"/>
          <w:szCs w:val="18"/>
          <w:lang w:val="pt-BR"/>
        </w:rPr>
        <w:t xml:space="preserve">                                                                                                                               </w:t>
      </w:r>
    </w:p>
    <w:p w14:paraId="1C909B5D" w14:textId="77777777" w:rsidR="00154DDB" w:rsidRPr="00154DDB" w:rsidRDefault="00154DDB" w:rsidP="00154DDB">
      <w:pPr>
        <w:jc w:val="center"/>
        <w:rPr>
          <w:rFonts w:ascii="GHEA Grapalat" w:hAnsi="GHEA Grapalat" w:cs="Sylfaen"/>
          <w:b/>
          <w:bCs/>
          <w:sz w:val="18"/>
          <w:szCs w:val="18"/>
          <w:lang w:val="pt-BR"/>
        </w:rPr>
      </w:pPr>
      <w:r w:rsidRPr="00154DDB">
        <w:rPr>
          <w:rFonts w:ascii="GHEA Grapalat" w:hAnsi="GHEA Grapalat" w:cs="Sylfaen"/>
          <w:bCs/>
          <w:sz w:val="18"/>
          <w:szCs w:val="18"/>
          <w:lang w:val="pt-BR"/>
        </w:rPr>
        <w:t xml:space="preserve">                                                                                                                        </w:t>
      </w:r>
    </w:p>
    <w:p w14:paraId="72A51061" w14:textId="77777777" w:rsidR="00154DDB" w:rsidRPr="00154DDB" w:rsidRDefault="00154DDB" w:rsidP="00154DDB">
      <w:pPr>
        <w:tabs>
          <w:tab w:val="left" w:pos="360"/>
          <w:tab w:val="left" w:pos="540"/>
        </w:tabs>
        <w:rPr>
          <w:rFonts w:ascii="GHEA Grapalat" w:hAnsi="GHEA Grapalat" w:cs="Sylfaen"/>
          <w:sz w:val="18"/>
          <w:szCs w:val="22"/>
          <w:lang w:val="pt-BR"/>
        </w:rPr>
      </w:pPr>
    </w:p>
    <w:p w14:paraId="41725206" w14:textId="77777777" w:rsidR="00154DDB" w:rsidRPr="00154DDB" w:rsidRDefault="00154DDB" w:rsidP="00154DDB">
      <w:pPr>
        <w:tabs>
          <w:tab w:val="left" w:pos="360"/>
          <w:tab w:val="left" w:pos="540"/>
        </w:tabs>
        <w:ind w:left="-540" w:firstLine="180"/>
        <w:jc w:val="both"/>
        <w:rPr>
          <w:rFonts w:ascii="GHEA Grapalat" w:hAnsi="GHEA Grapalat" w:cs="Sylfaen"/>
          <w:sz w:val="20"/>
          <w:lang w:val="pt-BR"/>
        </w:rPr>
      </w:pPr>
      <w:r w:rsidRPr="00154DDB">
        <w:rPr>
          <w:rFonts w:ascii="GHEA Grapalat" w:hAnsi="GHEA Grapalat" w:cs="Sylfaen"/>
          <w:sz w:val="20"/>
          <w:lang w:val="pt-BR"/>
        </w:rPr>
        <w:tab/>
      </w:r>
      <w:r w:rsidRPr="00A71D81">
        <w:rPr>
          <w:rFonts w:ascii="GHEA Grapalat" w:hAnsi="GHEA Grapalat" w:cs="Sylfaen"/>
          <w:sz w:val="20"/>
          <w:lang w:val="hy-AM"/>
        </w:rPr>
        <w:t xml:space="preserve">Սույնով </w:t>
      </w:r>
      <w:proofErr w:type="spellStart"/>
      <w:r w:rsidRPr="00A71D81">
        <w:rPr>
          <w:rFonts w:ascii="GHEA Grapalat" w:hAnsi="GHEA Grapalat" w:cs="Sylfaen"/>
          <w:sz w:val="20"/>
        </w:rPr>
        <w:t>արձանագրվում</w:t>
      </w:r>
      <w:proofErr w:type="spellEnd"/>
      <w:r w:rsidRPr="00154DDB">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Pr="00154DDB">
        <w:rPr>
          <w:rFonts w:ascii="GHEA Grapalat" w:hAnsi="GHEA Grapalat" w:cs="Sylfaen"/>
          <w:sz w:val="20"/>
          <w:u w:val="single"/>
          <w:lang w:val="pt-BR"/>
        </w:rPr>
        <w:tab/>
      </w:r>
      <w:r w:rsidRPr="00154DDB">
        <w:rPr>
          <w:rFonts w:ascii="GHEA Grapalat" w:hAnsi="GHEA Grapalat" w:cs="Sylfaen"/>
          <w:sz w:val="20"/>
          <w:u w:val="single"/>
          <w:lang w:val="pt-BR"/>
        </w:rPr>
        <w:tab/>
        <w:t xml:space="preserve">        </w:t>
      </w:r>
      <w:r w:rsidRPr="00154DDB">
        <w:rPr>
          <w:rFonts w:ascii="GHEA Grapalat" w:hAnsi="GHEA Grapalat" w:cs="Sylfaen"/>
          <w:sz w:val="20"/>
          <w:lang w:val="pt-BR"/>
        </w:rPr>
        <w:t>-</w:t>
      </w:r>
      <w:r w:rsidRPr="00A71D81">
        <w:rPr>
          <w:rFonts w:ascii="GHEA Grapalat" w:hAnsi="GHEA Grapalat" w:cs="Sylfaen"/>
          <w:sz w:val="20"/>
        </w:rPr>
        <w:t>ի</w:t>
      </w:r>
      <w:r w:rsidRPr="00154DDB">
        <w:rPr>
          <w:rFonts w:ascii="GHEA Grapalat" w:hAnsi="GHEA Grapalat" w:cs="Sylfaen"/>
          <w:sz w:val="20"/>
          <w:lang w:val="pt-BR"/>
        </w:rPr>
        <w:t xml:space="preserve"> (</w:t>
      </w:r>
      <w:proofErr w:type="spellStart"/>
      <w:r w:rsidRPr="00A71D81">
        <w:rPr>
          <w:rFonts w:ascii="GHEA Grapalat" w:hAnsi="GHEA Grapalat" w:cs="Sylfaen"/>
          <w:sz w:val="20"/>
        </w:rPr>
        <w:t>այսուհետ</w:t>
      </w:r>
      <w:proofErr w:type="spellEnd"/>
      <w:r w:rsidRPr="00154DDB">
        <w:rPr>
          <w:rFonts w:ascii="GHEA Grapalat" w:hAnsi="GHEA Grapalat" w:cs="Sylfaen"/>
          <w:sz w:val="20"/>
          <w:lang w:val="pt-BR"/>
        </w:rPr>
        <w:t xml:space="preserve">` </w:t>
      </w:r>
      <w:proofErr w:type="spellStart"/>
      <w:r w:rsidRPr="00A71D81">
        <w:rPr>
          <w:rFonts w:ascii="GHEA Grapalat" w:hAnsi="GHEA Grapalat" w:cs="Sylfaen"/>
          <w:sz w:val="20"/>
        </w:rPr>
        <w:t>Գնորդ</w:t>
      </w:r>
      <w:proofErr w:type="spellEnd"/>
      <w:r w:rsidRPr="00154DDB">
        <w:rPr>
          <w:rFonts w:ascii="GHEA Grapalat" w:hAnsi="GHEA Grapalat" w:cs="Sylfaen"/>
          <w:sz w:val="20"/>
          <w:lang w:val="pt-BR"/>
        </w:rPr>
        <w:t xml:space="preserve">) </w:t>
      </w:r>
      <w:r w:rsidRPr="00A71D81">
        <w:rPr>
          <w:rFonts w:ascii="GHEA Grapalat" w:hAnsi="GHEA Grapalat" w:cs="Sylfaen"/>
          <w:sz w:val="20"/>
          <w:lang w:val="hy-AM"/>
        </w:rPr>
        <w:t xml:space="preserve">և </w:t>
      </w:r>
      <w:r w:rsidRPr="00154DDB">
        <w:rPr>
          <w:rFonts w:ascii="GHEA Grapalat" w:hAnsi="GHEA Grapalat" w:cs="Sylfaen"/>
          <w:sz w:val="20"/>
          <w:lang w:val="pt-BR"/>
        </w:rPr>
        <w:t xml:space="preserve"> </w:t>
      </w:r>
      <w:r w:rsidRPr="00154DDB">
        <w:rPr>
          <w:rFonts w:ascii="GHEA Grapalat" w:hAnsi="GHEA Grapalat" w:cs="Sylfaen"/>
          <w:sz w:val="20"/>
          <w:u w:val="single"/>
          <w:lang w:val="pt-BR"/>
        </w:rPr>
        <w:tab/>
      </w:r>
      <w:r w:rsidRPr="00154DDB">
        <w:rPr>
          <w:rFonts w:ascii="GHEA Grapalat" w:hAnsi="GHEA Grapalat" w:cs="Sylfaen"/>
          <w:sz w:val="20"/>
          <w:u w:val="single"/>
          <w:lang w:val="pt-BR"/>
        </w:rPr>
        <w:tab/>
      </w:r>
      <w:r w:rsidRPr="00154DDB">
        <w:rPr>
          <w:rFonts w:ascii="GHEA Grapalat" w:hAnsi="GHEA Grapalat" w:cs="Sylfaen"/>
          <w:sz w:val="20"/>
          <w:u w:val="single"/>
          <w:lang w:val="pt-BR"/>
        </w:rPr>
        <w:tab/>
      </w:r>
      <w:r w:rsidRPr="00154DDB">
        <w:rPr>
          <w:rFonts w:ascii="GHEA Grapalat" w:hAnsi="GHEA Grapalat" w:cs="Sylfaen"/>
          <w:sz w:val="20"/>
          <w:u w:val="single"/>
          <w:lang w:val="pt-BR"/>
        </w:rPr>
        <w:tab/>
      </w:r>
    </w:p>
    <w:p w14:paraId="59C18286" w14:textId="77777777" w:rsidR="00154DDB" w:rsidRPr="00154DDB" w:rsidRDefault="00154DDB" w:rsidP="00154DDB">
      <w:pPr>
        <w:tabs>
          <w:tab w:val="left" w:pos="360"/>
          <w:tab w:val="left" w:pos="540"/>
        </w:tabs>
        <w:ind w:left="-540" w:firstLine="180"/>
        <w:jc w:val="both"/>
        <w:rPr>
          <w:rFonts w:ascii="GHEA Grapalat" w:hAnsi="GHEA Grapalat" w:cs="Sylfaen"/>
          <w:sz w:val="12"/>
          <w:szCs w:val="16"/>
          <w:lang w:val="pt-BR"/>
        </w:rPr>
      </w:pPr>
      <w:r w:rsidRPr="00154DDB">
        <w:rPr>
          <w:rFonts w:ascii="GHEA Grapalat" w:hAnsi="GHEA Grapalat" w:cs="Sylfaen"/>
          <w:sz w:val="20"/>
          <w:lang w:val="pt-BR"/>
        </w:rPr>
        <w:tab/>
      </w:r>
      <w:r w:rsidRPr="00154DDB">
        <w:rPr>
          <w:rFonts w:ascii="GHEA Grapalat" w:hAnsi="GHEA Grapalat" w:cs="Sylfaen"/>
          <w:sz w:val="20"/>
          <w:lang w:val="pt-BR"/>
        </w:rPr>
        <w:tab/>
      </w:r>
      <w:r w:rsidRPr="00154DDB">
        <w:rPr>
          <w:rFonts w:ascii="GHEA Grapalat" w:hAnsi="GHEA Grapalat" w:cs="Sylfaen"/>
          <w:sz w:val="20"/>
          <w:lang w:val="pt-BR"/>
        </w:rPr>
        <w:tab/>
      </w:r>
      <w:r w:rsidRPr="00154DDB">
        <w:rPr>
          <w:rFonts w:ascii="GHEA Grapalat" w:hAnsi="GHEA Grapalat" w:cs="Sylfaen"/>
          <w:sz w:val="20"/>
          <w:lang w:val="pt-BR"/>
        </w:rPr>
        <w:tab/>
      </w:r>
      <w:r w:rsidRPr="00154DDB">
        <w:rPr>
          <w:rFonts w:ascii="GHEA Grapalat" w:hAnsi="GHEA Grapalat" w:cs="Sylfaen"/>
          <w:sz w:val="20"/>
          <w:lang w:val="pt-BR"/>
        </w:rPr>
        <w:tab/>
      </w:r>
      <w:r w:rsidRPr="00154DDB">
        <w:rPr>
          <w:rFonts w:ascii="GHEA Grapalat" w:hAnsi="GHEA Grapalat" w:cs="Sylfaen"/>
          <w:sz w:val="20"/>
          <w:lang w:val="pt-BR"/>
        </w:rPr>
        <w:tab/>
        <w:t xml:space="preserve">        </w:t>
      </w:r>
      <w:proofErr w:type="spellStart"/>
      <w:r w:rsidRPr="00A71D81">
        <w:rPr>
          <w:rFonts w:ascii="GHEA Grapalat" w:hAnsi="GHEA Grapalat" w:cs="Sylfaen"/>
          <w:sz w:val="12"/>
          <w:szCs w:val="16"/>
        </w:rPr>
        <w:t>Գնորդի</w:t>
      </w:r>
      <w:proofErr w:type="spellEnd"/>
      <w:r w:rsidRPr="00154DDB">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Pr="00154DDB">
        <w:rPr>
          <w:rFonts w:ascii="GHEA Grapalat" w:hAnsi="GHEA Grapalat" w:cs="Sylfaen"/>
          <w:sz w:val="12"/>
          <w:szCs w:val="16"/>
          <w:lang w:val="pt-BR"/>
        </w:rPr>
        <w:t xml:space="preserve">     </w:t>
      </w:r>
      <w:r w:rsidRPr="00154DDB">
        <w:rPr>
          <w:rFonts w:ascii="GHEA Grapalat" w:hAnsi="GHEA Grapalat" w:cs="Sylfaen"/>
          <w:sz w:val="12"/>
          <w:szCs w:val="16"/>
          <w:lang w:val="pt-BR"/>
        </w:rPr>
        <w:tab/>
      </w:r>
      <w:r w:rsidRPr="00154DDB">
        <w:rPr>
          <w:rFonts w:ascii="GHEA Grapalat" w:hAnsi="GHEA Grapalat" w:cs="Sylfaen"/>
          <w:sz w:val="12"/>
          <w:szCs w:val="16"/>
          <w:lang w:val="pt-BR"/>
        </w:rPr>
        <w:tab/>
      </w:r>
      <w:r w:rsidRPr="00154DDB">
        <w:rPr>
          <w:rFonts w:ascii="GHEA Grapalat" w:hAnsi="GHEA Grapalat" w:cs="Sylfaen"/>
          <w:sz w:val="12"/>
          <w:szCs w:val="16"/>
          <w:lang w:val="pt-BR"/>
        </w:rPr>
        <w:tab/>
      </w:r>
      <w:r w:rsidRPr="00154DDB">
        <w:rPr>
          <w:rFonts w:ascii="GHEA Grapalat" w:hAnsi="GHEA Grapalat" w:cs="Sylfaen"/>
          <w:sz w:val="12"/>
          <w:szCs w:val="16"/>
          <w:lang w:val="pt-BR"/>
        </w:rPr>
        <w:tab/>
        <w:t xml:space="preserve">            </w:t>
      </w:r>
      <w:proofErr w:type="spellStart"/>
      <w:r w:rsidRPr="00A71D81">
        <w:rPr>
          <w:rFonts w:ascii="GHEA Grapalat" w:hAnsi="GHEA Grapalat" w:cs="Sylfaen"/>
          <w:sz w:val="12"/>
          <w:szCs w:val="16"/>
        </w:rPr>
        <w:t>Վաճառողի</w:t>
      </w:r>
      <w:proofErr w:type="spellEnd"/>
      <w:r w:rsidRPr="00154DDB">
        <w:rPr>
          <w:rFonts w:ascii="GHEA Grapalat" w:hAnsi="GHEA Grapalat" w:cs="Sylfaen"/>
          <w:sz w:val="12"/>
          <w:szCs w:val="16"/>
          <w:lang w:val="pt-BR"/>
        </w:rPr>
        <w:t xml:space="preserve"> </w:t>
      </w:r>
      <w:proofErr w:type="spellStart"/>
      <w:r w:rsidRPr="00A71D81">
        <w:rPr>
          <w:rFonts w:ascii="GHEA Grapalat" w:hAnsi="GHEA Grapalat" w:cs="Sylfaen"/>
          <w:sz w:val="12"/>
          <w:szCs w:val="16"/>
        </w:rPr>
        <w:t>անվանումը</w:t>
      </w:r>
      <w:proofErr w:type="spellEnd"/>
      <w:r w:rsidRPr="00154DDB">
        <w:rPr>
          <w:rFonts w:ascii="GHEA Grapalat" w:hAnsi="GHEA Grapalat" w:cs="Sylfaen"/>
          <w:sz w:val="12"/>
          <w:szCs w:val="16"/>
          <w:lang w:val="pt-BR"/>
        </w:rPr>
        <w:tab/>
      </w:r>
    </w:p>
    <w:p w14:paraId="6FB9406B" w14:textId="77777777" w:rsidR="00154DDB" w:rsidRPr="00A71D81" w:rsidRDefault="00154DDB" w:rsidP="00154DDB">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proofErr w:type="spellStart"/>
      <w:r w:rsidRPr="00A71D81">
        <w:rPr>
          <w:rFonts w:ascii="GHEA Grapalat" w:hAnsi="GHEA Grapalat" w:cs="Sylfaen"/>
          <w:sz w:val="20"/>
        </w:rPr>
        <w:t>Վաճառող</w:t>
      </w:r>
      <w:proofErr w:type="spellEnd"/>
      <w:r w:rsidRPr="00A71D81">
        <w:rPr>
          <w:rFonts w:ascii="GHEA Grapalat" w:hAnsi="GHEA Grapalat" w:cs="Sylfaen"/>
          <w:sz w:val="20"/>
          <w:lang w:val="hy-AM"/>
        </w:rPr>
        <w:t>)</w:t>
      </w:r>
      <w:r w:rsidRPr="00154DDB">
        <w:rPr>
          <w:rFonts w:ascii="GHEA Grapalat" w:hAnsi="GHEA Grapalat" w:cs="Sylfaen"/>
          <w:sz w:val="20"/>
          <w:lang w:val="pt-BR"/>
        </w:rPr>
        <w:t xml:space="preserve"> </w:t>
      </w:r>
      <w:proofErr w:type="spellStart"/>
      <w:r w:rsidRPr="00A71D81">
        <w:rPr>
          <w:rFonts w:ascii="GHEA Grapalat" w:hAnsi="GHEA Grapalat" w:cs="Sylfaen"/>
          <w:sz w:val="20"/>
        </w:rPr>
        <w:t>միջև</w:t>
      </w:r>
      <w:proofErr w:type="spellEnd"/>
      <w:r w:rsidRPr="00154DDB">
        <w:rPr>
          <w:rFonts w:ascii="GHEA Grapalat" w:hAnsi="GHEA Grapalat" w:cs="Sylfaen"/>
          <w:sz w:val="20"/>
          <w:lang w:val="pt-BR"/>
        </w:rPr>
        <w:t xml:space="preserve"> 20     </w:t>
      </w:r>
      <w:r w:rsidRPr="00A71D81">
        <w:rPr>
          <w:rFonts w:ascii="GHEA Grapalat" w:hAnsi="GHEA Grapalat" w:cs="Sylfaen"/>
          <w:sz w:val="20"/>
        </w:rPr>
        <w:t>թ</w:t>
      </w:r>
      <w:r w:rsidRPr="00154DDB">
        <w:rPr>
          <w:rFonts w:ascii="GHEA Grapalat" w:hAnsi="GHEA Grapalat" w:cs="Sylfaen"/>
          <w:sz w:val="20"/>
          <w:lang w:val="pt-BR"/>
        </w:rPr>
        <w:t xml:space="preserve">. </w:t>
      </w:r>
      <w:r w:rsidRPr="00154DDB">
        <w:rPr>
          <w:rFonts w:ascii="GHEA Grapalat" w:hAnsi="GHEA Grapalat" w:cs="Sylfaen"/>
          <w:sz w:val="20"/>
          <w:u w:val="single"/>
          <w:lang w:val="pt-BR"/>
        </w:rPr>
        <w:tab/>
      </w:r>
      <w:r w:rsidRPr="00154DDB">
        <w:rPr>
          <w:rFonts w:ascii="GHEA Grapalat" w:hAnsi="GHEA Grapalat" w:cs="Sylfaen"/>
          <w:sz w:val="20"/>
          <w:u w:val="single"/>
          <w:lang w:val="pt-BR"/>
        </w:rPr>
        <w:tab/>
      </w:r>
      <w:r w:rsidRPr="00154DDB">
        <w:rPr>
          <w:rFonts w:ascii="GHEA Grapalat" w:hAnsi="GHEA Grapalat" w:cs="Sylfaen"/>
          <w:sz w:val="20"/>
          <w:u w:val="single"/>
          <w:lang w:val="pt-BR"/>
        </w:rPr>
        <w:tab/>
      </w:r>
      <w:r w:rsidRPr="00154DDB">
        <w:rPr>
          <w:rFonts w:ascii="GHEA Grapalat" w:hAnsi="GHEA Grapalat" w:cs="Sylfaen"/>
          <w:sz w:val="20"/>
          <w:u w:val="single"/>
          <w:lang w:val="pt-BR"/>
        </w:rPr>
        <w:tab/>
      </w:r>
      <w:r w:rsidRPr="00A71D81">
        <w:rPr>
          <w:rFonts w:ascii="GHEA Grapalat" w:hAnsi="GHEA Grapalat" w:cs="Sylfaen"/>
          <w:sz w:val="20"/>
          <w:lang w:val="hy-AM"/>
        </w:rPr>
        <w:t xml:space="preserve"> -ին կնքված N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p>
    <w:p w14:paraId="30E93EBC" w14:textId="77777777" w:rsidR="00154DDB" w:rsidRPr="00A71D81" w:rsidRDefault="00154DDB" w:rsidP="00154DDB">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7F18817E" w14:textId="77777777" w:rsidR="00154DDB" w:rsidRPr="00A71D81" w:rsidRDefault="00154DDB" w:rsidP="00154DDB">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6A2CBEC0" w14:textId="77777777" w:rsidR="00154DDB" w:rsidRPr="00A71D81" w:rsidRDefault="00154DDB" w:rsidP="00154DDB">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54DDB" w:rsidRPr="00A71D81" w14:paraId="4FA7D37E" w14:textId="77777777" w:rsidTr="00EC7BD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19EAEE1" w14:textId="77777777" w:rsidR="00154DDB" w:rsidRPr="00A71D81" w:rsidRDefault="00154DDB" w:rsidP="00EC7BD0">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Ապրանքի</w:t>
            </w:r>
            <w:proofErr w:type="spellEnd"/>
          </w:p>
        </w:tc>
      </w:tr>
      <w:tr w:rsidR="00154DDB" w:rsidRPr="00A71D81" w14:paraId="64008E32" w14:textId="77777777" w:rsidTr="00EC7B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46955DF" w14:textId="77777777" w:rsidR="00154DDB" w:rsidRPr="00A71D81" w:rsidRDefault="00154DDB" w:rsidP="00EC7BD0">
            <w:pPr>
              <w:jc w:val="center"/>
              <w:rPr>
                <w:rFonts w:ascii="GHEA Grapalat" w:hAnsi="GHEA Grapalat"/>
                <w:sz w:val="18"/>
                <w:szCs w:val="18"/>
              </w:rPr>
            </w:pPr>
            <w:proofErr w:type="spellStart"/>
            <w:r w:rsidRPr="00A71D81">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081048B2" w14:textId="77777777" w:rsidR="00154DDB" w:rsidRPr="00A71D81" w:rsidRDefault="00154DDB" w:rsidP="00EC7BD0">
            <w:pPr>
              <w:jc w:val="center"/>
              <w:rPr>
                <w:rFonts w:ascii="GHEA Grapalat" w:hAnsi="GHEA Grapalat"/>
                <w:sz w:val="18"/>
                <w:szCs w:val="18"/>
              </w:rPr>
            </w:pPr>
            <w:proofErr w:type="spellStart"/>
            <w:r w:rsidRPr="00A71D81">
              <w:rPr>
                <w:rFonts w:ascii="GHEA Grapalat" w:hAnsi="GHEA Grapalat" w:cs="Sylfaen"/>
                <w:sz w:val="18"/>
                <w:szCs w:val="18"/>
              </w:rPr>
              <w:t>չափման</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միավորը</w:t>
            </w:r>
            <w:proofErr w:type="spellEnd"/>
            <w:r w:rsidRPr="00A71D81">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73C191BA" w14:textId="77777777" w:rsidR="00154DDB" w:rsidRPr="00A71D81" w:rsidRDefault="00154DDB" w:rsidP="00EC7BD0">
            <w:pPr>
              <w:jc w:val="center"/>
              <w:rPr>
                <w:rFonts w:ascii="GHEA Grapalat" w:hAnsi="GHEA Grapalat"/>
                <w:sz w:val="18"/>
                <w:szCs w:val="18"/>
              </w:rPr>
            </w:pPr>
            <w:proofErr w:type="spellStart"/>
            <w:r w:rsidRPr="00A71D81">
              <w:rPr>
                <w:rFonts w:ascii="GHEA Grapalat" w:hAnsi="GHEA Grapalat" w:cs="Sylfaen"/>
                <w:sz w:val="18"/>
                <w:szCs w:val="18"/>
              </w:rPr>
              <w:t>քանակը</w:t>
            </w:r>
            <w:proofErr w:type="spellEnd"/>
            <w:r w:rsidRPr="00A71D81">
              <w:rPr>
                <w:rFonts w:ascii="GHEA Grapalat" w:hAnsi="GHEA Grapalat"/>
                <w:sz w:val="18"/>
                <w:szCs w:val="18"/>
              </w:rPr>
              <w:t xml:space="preserve"> (</w:t>
            </w:r>
            <w:proofErr w:type="spellStart"/>
            <w:r w:rsidRPr="00A71D81">
              <w:rPr>
                <w:rFonts w:ascii="GHEA Grapalat" w:hAnsi="GHEA Grapalat" w:cs="Sylfaen"/>
                <w:sz w:val="18"/>
                <w:szCs w:val="18"/>
              </w:rPr>
              <w:t>փաստացի</w:t>
            </w:r>
            <w:proofErr w:type="spellEnd"/>
            <w:r w:rsidRPr="00A71D81">
              <w:rPr>
                <w:rFonts w:ascii="GHEA Grapalat" w:hAnsi="GHEA Grapalat"/>
                <w:sz w:val="18"/>
                <w:szCs w:val="18"/>
              </w:rPr>
              <w:t>)</w:t>
            </w:r>
          </w:p>
        </w:tc>
      </w:tr>
      <w:tr w:rsidR="00154DDB" w:rsidRPr="00A71D81" w14:paraId="0DB382C4" w14:textId="77777777" w:rsidTr="00EC7B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45BF74C" w14:textId="77777777" w:rsidR="00154DDB" w:rsidRPr="00A71D81" w:rsidRDefault="00154DDB" w:rsidP="00EC7BD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72ADDFF" w14:textId="77777777" w:rsidR="00154DDB" w:rsidRPr="00A71D81" w:rsidRDefault="00154DDB" w:rsidP="00EC7BD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293731A" w14:textId="77777777" w:rsidR="00154DDB" w:rsidRPr="00A71D81" w:rsidRDefault="00154DDB" w:rsidP="00EC7BD0">
            <w:pPr>
              <w:jc w:val="center"/>
              <w:rPr>
                <w:rFonts w:ascii="GHEA Grapalat" w:hAnsi="GHEA Grapalat" w:cs="Sylfaen"/>
                <w:sz w:val="18"/>
                <w:szCs w:val="18"/>
                <w:lang w:val="ru-RU" w:eastAsia="ru-RU"/>
              </w:rPr>
            </w:pPr>
          </w:p>
        </w:tc>
      </w:tr>
      <w:tr w:rsidR="00154DDB" w:rsidRPr="00A71D81" w14:paraId="1904C4F5" w14:textId="77777777" w:rsidTr="00EC7BD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AAC5645" w14:textId="77777777" w:rsidR="00154DDB" w:rsidRPr="00A71D81" w:rsidRDefault="00154DDB" w:rsidP="00EC7BD0">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0767055" w14:textId="77777777" w:rsidR="00154DDB" w:rsidRPr="00A71D81" w:rsidRDefault="00154DDB" w:rsidP="00EC7BD0">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AC0297F" w14:textId="77777777" w:rsidR="00154DDB" w:rsidRPr="00A71D81" w:rsidRDefault="00154DDB" w:rsidP="00EC7BD0">
            <w:pPr>
              <w:jc w:val="center"/>
              <w:rPr>
                <w:rFonts w:ascii="GHEA Grapalat" w:hAnsi="GHEA Grapalat" w:cs="Sylfaen"/>
                <w:sz w:val="18"/>
                <w:szCs w:val="18"/>
                <w:lang w:val="ru-RU" w:eastAsia="ru-RU"/>
              </w:rPr>
            </w:pPr>
          </w:p>
        </w:tc>
      </w:tr>
    </w:tbl>
    <w:p w14:paraId="6704A572" w14:textId="77777777" w:rsidR="00154DDB" w:rsidRPr="00A71D81" w:rsidRDefault="00154DDB" w:rsidP="00154DDB">
      <w:pPr>
        <w:tabs>
          <w:tab w:val="left" w:pos="360"/>
          <w:tab w:val="left" w:pos="540"/>
        </w:tabs>
        <w:jc w:val="both"/>
        <w:rPr>
          <w:rFonts w:ascii="GHEA Grapalat" w:hAnsi="GHEA Grapalat" w:cs="Sylfaen"/>
          <w:lang w:eastAsia="ru-RU"/>
        </w:rPr>
      </w:pPr>
    </w:p>
    <w:p w14:paraId="384BFA54" w14:textId="77777777" w:rsidR="00154DDB" w:rsidRPr="00A71D81" w:rsidRDefault="00154DDB" w:rsidP="00154DDB">
      <w:pPr>
        <w:tabs>
          <w:tab w:val="left" w:pos="360"/>
          <w:tab w:val="left" w:pos="540"/>
        </w:tabs>
        <w:jc w:val="both"/>
        <w:rPr>
          <w:rFonts w:ascii="GHEA Grapalat" w:hAnsi="GHEA Grapalat" w:cs="Sylfaen"/>
          <w:sz w:val="20"/>
        </w:rPr>
      </w:pPr>
      <w:proofErr w:type="spellStart"/>
      <w:r w:rsidRPr="00A71D81">
        <w:rPr>
          <w:rFonts w:ascii="GHEA Grapalat" w:hAnsi="GHEA Grapalat" w:cs="Sylfaen"/>
          <w:sz w:val="20"/>
        </w:rPr>
        <w:t>Սույն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ակտը</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կազմված</w:t>
      </w:r>
      <w:proofErr w:type="spellEnd"/>
      <w:r w:rsidRPr="00A71D81">
        <w:rPr>
          <w:rFonts w:ascii="GHEA Grapalat" w:hAnsi="GHEA Grapalat" w:cs="Sylfaen"/>
          <w:sz w:val="20"/>
        </w:rPr>
        <w:t xml:space="preserve"> է 2 </w:t>
      </w:r>
      <w:proofErr w:type="spellStart"/>
      <w:r w:rsidRPr="00A71D81">
        <w:rPr>
          <w:rFonts w:ascii="GHEA Grapalat" w:hAnsi="GHEA Grapalat" w:cs="Sylfaen"/>
          <w:sz w:val="20"/>
        </w:rPr>
        <w:t>օրինակից</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յուրաքանչյուր</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կողմին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տրամադրվում</w:t>
      </w:r>
      <w:proofErr w:type="spellEnd"/>
      <w:r w:rsidRPr="00A71D81">
        <w:rPr>
          <w:rFonts w:ascii="GHEA Grapalat" w:hAnsi="GHEA Grapalat" w:cs="Sylfaen"/>
          <w:sz w:val="20"/>
        </w:rPr>
        <w:t xml:space="preserve"> է </w:t>
      </w:r>
      <w:proofErr w:type="spellStart"/>
      <w:r w:rsidRPr="00A71D81">
        <w:rPr>
          <w:rFonts w:ascii="GHEA Grapalat" w:hAnsi="GHEA Grapalat" w:cs="Sylfaen"/>
          <w:sz w:val="20"/>
        </w:rPr>
        <w:t>մեկական</w:t>
      </w:r>
      <w:proofErr w:type="spellEnd"/>
      <w:r w:rsidRPr="00A71D81">
        <w:rPr>
          <w:rFonts w:ascii="GHEA Grapalat" w:hAnsi="GHEA Grapalat" w:cs="Sylfaen"/>
          <w:sz w:val="20"/>
        </w:rPr>
        <w:t xml:space="preserve"> </w:t>
      </w:r>
      <w:proofErr w:type="spellStart"/>
      <w:r w:rsidRPr="00A71D81">
        <w:rPr>
          <w:rFonts w:ascii="GHEA Grapalat" w:hAnsi="GHEA Grapalat" w:cs="Sylfaen"/>
          <w:sz w:val="20"/>
        </w:rPr>
        <w:t>օրինակ</w:t>
      </w:r>
      <w:proofErr w:type="spellEnd"/>
      <w:r w:rsidRPr="00A71D81">
        <w:rPr>
          <w:rFonts w:ascii="GHEA Grapalat" w:hAnsi="GHEA Grapalat" w:cs="Sylfaen"/>
          <w:sz w:val="20"/>
        </w:rPr>
        <w:t>:</w:t>
      </w:r>
    </w:p>
    <w:p w14:paraId="55CF4247" w14:textId="77777777" w:rsidR="00154DDB" w:rsidRPr="00A71D81" w:rsidRDefault="00154DDB" w:rsidP="00154DDB">
      <w:pPr>
        <w:tabs>
          <w:tab w:val="left" w:pos="360"/>
          <w:tab w:val="left" w:pos="540"/>
        </w:tabs>
        <w:rPr>
          <w:rFonts w:ascii="GHEA Grapalat" w:hAnsi="GHEA Grapalat" w:cs="Sylfaen"/>
          <w:sz w:val="22"/>
          <w:szCs w:val="22"/>
          <w:lang w:val="hy-AM"/>
        </w:rPr>
      </w:pPr>
    </w:p>
    <w:p w14:paraId="0B2E8EDD" w14:textId="77777777" w:rsidR="00154DDB" w:rsidRPr="00A71D81" w:rsidRDefault="00154DDB" w:rsidP="00154DDB">
      <w:pPr>
        <w:jc w:val="center"/>
        <w:rPr>
          <w:rFonts w:ascii="GHEA Grapalat" w:hAnsi="GHEA Grapalat" w:cs="Sylfaen"/>
          <w:sz w:val="22"/>
          <w:szCs w:val="22"/>
          <w:lang w:val="hy-AM"/>
        </w:rPr>
      </w:pPr>
    </w:p>
    <w:p w14:paraId="142B6B6F" w14:textId="77777777" w:rsidR="00154DDB" w:rsidRPr="00A71D81" w:rsidRDefault="00154DDB" w:rsidP="00154DDB">
      <w:pPr>
        <w:jc w:val="center"/>
        <w:rPr>
          <w:rFonts w:ascii="GHEA Grapalat" w:hAnsi="GHEA Grapalat" w:cs="Sylfaen"/>
          <w:sz w:val="14"/>
          <w:szCs w:val="14"/>
          <w:lang w:val="hy-AM"/>
        </w:rPr>
      </w:pPr>
    </w:p>
    <w:p w14:paraId="60C54F2C" w14:textId="77777777" w:rsidR="00154DDB" w:rsidRPr="00A71D81" w:rsidRDefault="00154DDB" w:rsidP="00154DDB">
      <w:pPr>
        <w:jc w:val="center"/>
        <w:rPr>
          <w:rFonts w:ascii="GHEA Grapalat" w:hAnsi="GHEA Grapalat" w:cs="Sylfaen"/>
          <w:sz w:val="22"/>
          <w:szCs w:val="22"/>
          <w:lang w:val="hy-AM"/>
        </w:rPr>
      </w:pPr>
    </w:p>
    <w:p w14:paraId="0C7B40A0" w14:textId="77777777" w:rsidR="00154DDB" w:rsidRPr="00A71D81" w:rsidRDefault="00154DDB" w:rsidP="00154DDB">
      <w:pPr>
        <w:jc w:val="center"/>
        <w:rPr>
          <w:rFonts w:ascii="GHEA Grapalat" w:hAnsi="GHEA Grapalat" w:cs="Sylfaen"/>
          <w:sz w:val="22"/>
          <w:szCs w:val="22"/>
        </w:rPr>
      </w:pPr>
      <w:r w:rsidRPr="00A71D81">
        <w:rPr>
          <w:rFonts w:ascii="GHEA Grapalat" w:hAnsi="GHEA Grapalat" w:cs="Sylfaen"/>
          <w:sz w:val="22"/>
          <w:szCs w:val="22"/>
        </w:rPr>
        <w:t>ԿՈՂՄԵՐԸ</w:t>
      </w:r>
    </w:p>
    <w:p w14:paraId="6F6AF457" w14:textId="77777777" w:rsidR="00154DDB" w:rsidRPr="00A71D81" w:rsidRDefault="00154DDB" w:rsidP="00154DDB">
      <w:pPr>
        <w:jc w:val="center"/>
        <w:rPr>
          <w:rFonts w:ascii="GHEA Grapalat" w:hAnsi="GHEA Grapalat" w:cs="Sylfaen"/>
          <w:sz w:val="22"/>
          <w:szCs w:val="22"/>
        </w:rPr>
      </w:pPr>
    </w:p>
    <w:p w14:paraId="752CB2FA" w14:textId="77777777" w:rsidR="00154DDB" w:rsidRPr="00A71D81" w:rsidRDefault="00154DDB" w:rsidP="00154DDB">
      <w:pPr>
        <w:tabs>
          <w:tab w:val="left" w:pos="360"/>
          <w:tab w:val="left" w:pos="540"/>
        </w:tabs>
        <w:rPr>
          <w:rFonts w:ascii="GHEA Grapalat" w:hAnsi="GHEA Grapalat" w:cs="Sylfaen"/>
          <w:sz w:val="22"/>
          <w:szCs w:val="22"/>
        </w:rPr>
      </w:pPr>
    </w:p>
    <w:p w14:paraId="4EDB06F2" w14:textId="77777777" w:rsidR="00154DDB" w:rsidRPr="00A71D81" w:rsidRDefault="00154DDB" w:rsidP="00154DDB">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154DDB" w:rsidRPr="00A71D81" w14:paraId="04BCF40D" w14:textId="77777777" w:rsidTr="00EC7BD0">
        <w:tc>
          <w:tcPr>
            <w:tcW w:w="4785" w:type="dxa"/>
          </w:tcPr>
          <w:p w14:paraId="43A661EF" w14:textId="77777777" w:rsidR="00154DDB" w:rsidRPr="00A71D81" w:rsidRDefault="00154DDB" w:rsidP="00EC7BD0">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Հանձնեց</w:t>
            </w:r>
            <w:proofErr w:type="spellEnd"/>
          </w:p>
        </w:tc>
        <w:tc>
          <w:tcPr>
            <w:tcW w:w="5223" w:type="dxa"/>
          </w:tcPr>
          <w:p w14:paraId="6107D681" w14:textId="77777777" w:rsidR="00154DDB" w:rsidRPr="00A71D81" w:rsidRDefault="00154DDB" w:rsidP="00EC7BD0">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Ընդունեց</w:t>
            </w:r>
            <w:proofErr w:type="spellEnd"/>
          </w:p>
        </w:tc>
      </w:tr>
    </w:tbl>
    <w:p w14:paraId="5FEB3A63" w14:textId="77777777" w:rsidR="00154DDB" w:rsidRPr="00A71D81" w:rsidRDefault="00154DDB" w:rsidP="00154DDB">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հայտը</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նախագծած</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ներկայացուցիչ</w:t>
      </w:r>
      <w:proofErr w:type="spellEnd"/>
      <w:r w:rsidRPr="00A71D81">
        <w:rPr>
          <w:rFonts w:ascii="GHEA Grapalat" w:hAnsi="GHEA Grapalat" w:cs="Sylfaen"/>
          <w:sz w:val="20"/>
          <w:szCs w:val="20"/>
          <w:lang w:eastAsia="ru-RU"/>
        </w:rPr>
        <w:t>`</w:t>
      </w:r>
    </w:p>
    <w:p w14:paraId="5E2BD37C" w14:textId="77777777" w:rsidR="00154DDB" w:rsidRPr="00A71D81" w:rsidRDefault="00154DDB" w:rsidP="00154DDB">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154DDB" w:rsidRPr="00A71D81" w14:paraId="747B56A2" w14:textId="77777777" w:rsidTr="00EC7BD0">
        <w:trPr>
          <w:tblCellSpacing w:w="7" w:type="dxa"/>
          <w:jc w:val="center"/>
        </w:trPr>
        <w:tc>
          <w:tcPr>
            <w:tcW w:w="0" w:type="auto"/>
            <w:vAlign w:val="center"/>
          </w:tcPr>
          <w:p w14:paraId="525D2EFC" w14:textId="77777777" w:rsidR="00154DDB" w:rsidRPr="00A71D81" w:rsidRDefault="00154DDB" w:rsidP="00EC7BD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BE06BD0" w14:textId="77777777" w:rsidR="00154DDB" w:rsidRPr="00A71D81" w:rsidRDefault="00154DDB" w:rsidP="00EC7BD0">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c>
          <w:tcPr>
            <w:tcW w:w="0" w:type="auto"/>
            <w:vAlign w:val="center"/>
          </w:tcPr>
          <w:p w14:paraId="4B94E47A" w14:textId="77777777" w:rsidR="00154DDB" w:rsidRPr="00A71D81" w:rsidRDefault="00154DDB" w:rsidP="00EC7BD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A0DF4F6" w14:textId="77777777" w:rsidR="00154DDB" w:rsidRPr="00A71D81" w:rsidRDefault="00154DDB" w:rsidP="00EC7BD0">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ազգանուն</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անուն</w:t>
            </w:r>
            <w:proofErr w:type="spellEnd"/>
          </w:p>
        </w:tc>
      </w:tr>
      <w:tr w:rsidR="00154DDB" w:rsidRPr="00AE2768" w14:paraId="007EAFFC" w14:textId="77777777" w:rsidTr="00EC7BD0">
        <w:trPr>
          <w:tblCellSpacing w:w="7" w:type="dxa"/>
          <w:jc w:val="center"/>
        </w:trPr>
        <w:tc>
          <w:tcPr>
            <w:tcW w:w="0" w:type="auto"/>
            <w:vAlign w:val="center"/>
          </w:tcPr>
          <w:p w14:paraId="3AB779D1" w14:textId="77777777" w:rsidR="00154DDB" w:rsidRPr="00A71D81" w:rsidRDefault="00154DDB" w:rsidP="00EC7BD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2BC90F3C" w14:textId="77777777" w:rsidR="00154DDB" w:rsidRPr="00A71D81" w:rsidRDefault="00154DDB" w:rsidP="00EC7BD0">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c>
          <w:tcPr>
            <w:tcW w:w="0" w:type="auto"/>
            <w:vAlign w:val="center"/>
          </w:tcPr>
          <w:p w14:paraId="5B5A2F23" w14:textId="77777777" w:rsidR="00154DDB" w:rsidRPr="00A71D81" w:rsidRDefault="00154DDB" w:rsidP="00EC7BD0">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DCF305A" w14:textId="77777777" w:rsidR="00154DDB" w:rsidRPr="00AE2768" w:rsidRDefault="00154DDB" w:rsidP="00EC7BD0">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ստորագրություն</w:t>
            </w:r>
            <w:proofErr w:type="spellEnd"/>
          </w:p>
        </w:tc>
      </w:tr>
      <w:tr w:rsidR="00154DDB" w:rsidRPr="00AE2768" w14:paraId="11F2E2BF" w14:textId="77777777" w:rsidTr="00EC7BD0">
        <w:trPr>
          <w:tblCellSpacing w:w="7" w:type="dxa"/>
          <w:jc w:val="center"/>
        </w:trPr>
        <w:tc>
          <w:tcPr>
            <w:tcW w:w="0" w:type="auto"/>
            <w:vAlign w:val="center"/>
          </w:tcPr>
          <w:p w14:paraId="17320E5F" w14:textId="77777777" w:rsidR="00154DDB" w:rsidRPr="00AE2768" w:rsidRDefault="00154DDB" w:rsidP="00EC7BD0">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765E1259" w14:textId="77777777" w:rsidR="00154DDB" w:rsidRPr="00AE2768" w:rsidRDefault="00154DDB" w:rsidP="00EC7BD0">
            <w:pPr>
              <w:rPr>
                <w:rFonts w:ascii="GHEA Grapalat" w:hAnsi="GHEA Grapalat" w:cs="GHEA Grapalat"/>
                <w:color w:val="000000"/>
                <w:sz w:val="21"/>
                <w:szCs w:val="21"/>
                <w:lang w:val="ru-RU" w:eastAsia="ru-RU"/>
              </w:rPr>
            </w:pPr>
          </w:p>
        </w:tc>
      </w:tr>
    </w:tbl>
    <w:p w14:paraId="2DF185BD" w14:textId="77777777" w:rsidR="00154DDB" w:rsidRDefault="00154DDB" w:rsidP="00154DDB">
      <w:pPr>
        <w:rPr>
          <w:rFonts w:ascii="GHEA Grapalat" w:hAnsi="GHEA Grapalat" w:cs="Sylfaen"/>
          <w:b/>
        </w:rPr>
      </w:pPr>
    </w:p>
    <w:p w14:paraId="25A48106" w14:textId="77777777" w:rsidR="00154DDB" w:rsidRPr="00140600" w:rsidRDefault="00154DDB" w:rsidP="00154DDB">
      <w:pPr>
        <w:rPr>
          <w:rFonts w:ascii="GHEA Grapalat" w:hAnsi="GHEA Grapalat" w:cs="Sylfaen"/>
        </w:rPr>
      </w:pPr>
    </w:p>
    <w:p w14:paraId="24D91293" w14:textId="77777777" w:rsidR="00154DDB" w:rsidRDefault="00154DDB" w:rsidP="00140600">
      <w:pPr>
        <w:tabs>
          <w:tab w:val="left" w:pos="8640"/>
        </w:tabs>
        <w:rPr>
          <w:rFonts w:ascii="GHEA Grapalat" w:hAnsi="GHEA Grapalat" w:cs="GHEA Grapalat"/>
          <w:sz w:val="22"/>
          <w:szCs w:val="22"/>
          <w:lang w:val="hy-AM"/>
        </w:rPr>
      </w:pPr>
    </w:p>
    <w:p w14:paraId="5B1373FD" w14:textId="77777777" w:rsidR="00867005" w:rsidRDefault="00867005" w:rsidP="00140600">
      <w:pPr>
        <w:tabs>
          <w:tab w:val="left" w:pos="8640"/>
        </w:tabs>
        <w:rPr>
          <w:rFonts w:ascii="GHEA Grapalat" w:hAnsi="GHEA Grapalat" w:cs="GHEA Grapalat"/>
          <w:sz w:val="22"/>
          <w:szCs w:val="22"/>
          <w:lang w:val="hy-AM"/>
        </w:rPr>
      </w:pPr>
    </w:p>
    <w:p w14:paraId="317C30A1" w14:textId="77777777" w:rsidR="00867005" w:rsidRDefault="00867005" w:rsidP="00140600">
      <w:pPr>
        <w:tabs>
          <w:tab w:val="left" w:pos="8640"/>
        </w:tabs>
        <w:rPr>
          <w:rFonts w:ascii="GHEA Grapalat" w:hAnsi="GHEA Grapalat" w:cs="GHEA Grapalat"/>
          <w:sz w:val="22"/>
          <w:szCs w:val="22"/>
          <w:lang w:val="hy-AM"/>
        </w:rPr>
      </w:pPr>
    </w:p>
    <w:p w14:paraId="4CC43F23" w14:textId="77777777" w:rsidR="00867005" w:rsidRDefault="00867005" w:rsidP="00140600">
      <w:pPr>
        <w:tabs>
          <w:tab w:val="left" w:pos="8640"/>
        </w:tabs>
        <w:rPr>
          <w:rFonts w:ascii="GHEA Grapalat" w:hAnsi="GHEA Grapalat" w:cs="GHEA Grapalat"/>
          <w:sz w:val="22"/>
          <w:szCs w:val="22"/>
          <w:lang w:val="hy-AM"/>
        </w:rPr>
      </w:pPr>
    </w:p>
    <w:p w14:paraId="4C1C2E64" w14:textId="77777777" w:rsidR="00867005" w:rsidRDefault="00867005" w:rsidP="00140600">
      <w:pPr>
        <w:tabs>
          <w:tab w:val="left" w:pos="8640"/>
        </w:tabs>
        <w:rPr>
          <w:rFonts w:ascii="GHEA Grapalat" w:hAnsi="GHEA Grapalat" w:cs="GHEA Grapalat"/>
          <w:sz w:val="22"/>
          <w:szCs w:val="22"/>
          <w:lang w:val="hy-AM"/>
        </w:rPr>
      </w:pPr>
    </w:p>
    <w:p w14:paraId="7AEFBDEC" w14:textId="77777777" w:rsidR="00867005" w:rsidRDefault="00867005" w:rsidP="00140600">
      <w:pPr>
        <w:tabs>
          <w:tab w:val="left" w:pos="8640"/>
        </w:tabs>
        <w:rPr>
          <w:rFonts w:ascii="GHEA Grapalat" w:hAnsi="GHEA Grapalat" w:cs="GHEA Grapalat"/>
          <w:sz w:val="22"/>
          <w:szCs w:val="22"/>
          <w:lang w:val="hy-AM"/>
        </w:rPr>
      </w:pPr>
    </w:p>
    <w:p w14:paraId="32E764D4" w14:textId="77777777" w:rsidR="00867005" w:rsidRDefault="00867005" w:rsidP="00140600">
      <w:pPr>
        <w:tabs>
          <w:tab w:val="left" w:pos="8640"/>
        </w:tabs>
        <w:rPr>
          <w:rFonts w:ascii="GHEA Grapalat" w:hAnsi="GHEA Grapalat" w:cs="GHEA Grapalat"/>
          <w:sz w:val="22"/>
          <w:szCs w:val="22"/>
          <w:lang w:val="hy-AM"/>
        </w:rPr>
      </w:pPr>
    </w:p>
    <w:p w14:paraId="03192492" w14:textId="77777777" w:rsidR="00867005" w:rsidRDefault="00867005" w:rsidP="00140600">
      <w:pPr>
        <w:tabs>
          <w:tab w:val="left" w:pos="8640"/>
        </w:tabs>
        <w:rPr>
          <w:rFonts w:ascii="GHEA Grapalat" w:hAnsi="GHEA Grapalat" w:cs="GHEA Grapalat"/>
          <w:sz w:val="22"/>
          <w:szCs w:val="22"/>
          <w:lang w:val="hy-AM"/>
        </w:rPr>
      </w:pPr>
    </w:p>
    <w:p w14:paraId="71C8EF55" w14:textId="77777777" w:rsidR="00867005" w:rsidRDefault="00867005" w:rsidP="00140600">
      <w:pPr>
        <w:tabs>
          <w:tab w:val="left" w:pos="8640"/>
        </w:tabs>
        <w:rPr>
          <w:rFonts w:ascii="GHEA Grapalat" w:hAnsi="GHEA Grapalat" w:cs="GHEA Grapalat"/>
          <w:sz w:val="22"/>
          <w:szCs w:val="22"/>
          <w:lang w:val="hy-AM"/>
        </w:rPr>
      </w:pPr>
    </w:p>
    <w:p w14:paraId="458BC8ED" w14:textId="77777777" w:rsidR="00867005" w:rsidRDefault="00867005" w:rsidP="00140600">
      <w:pPr>
        <w:tabs>
          <w:tab w:val="left" w:pos="8640"/>
        </w:tabs>
        <w:rPr>
          <w:rFonts w:ascii="GHEA Grapalat" w:hAnsi="GHEA Grapalat" w:cs="GHEA Grapalat"/>
          <w:sz w:val="22"/>
          <w:szCs w:val="22"/>
          <w:lang w:val="hy-AM"/>
        </w:rPr>
      </w:pPr>
    </w:p>
    <w:p w14:paraId="319C1B78" w14:textId="77777777" w:rsidR="00867005" w:rsidRDefault="00867005" w:rsidP="00140600">
      <w:pPr>
        <w:tabs>
          <w:tab w:val="left" w:pos="8640"/>
        </w:tabs>
        <w:rPr>
          <w:rFonts w:ascii="GHEA Grapalat" w:hAnsi="GHEA Grapalat" w:cs="GHEA Grapalat"/>
          <w:sz w:val="22"/>
          <w:szCs w:val="22"/>
          <w:lang w:val="hy-AM"/>
        </w:rPr>
      </w:pPr>
    </w:p>
    <w:p w14:paraId="5FF678F0" w14:textId="77777777" w:rsidR="00867005" w:rsidRDefault="00867005" w:rsidP="00140600">
      <w:pPr>
        <w:tabs>
          <w:tab w:val="left" w:pos="8640"/>
        </w:tabs>
        <w:rPr>
          <w:rFonts w:ascii="GHEA Grapalat" w:hAnsi="GHEA Grapalat" w:cs="GHEA Grapalat"/>
          <w:sz w:val="22"/>
          <w:szCs w:val="22"/>
          <w:lang w:val="hy-AM"/>
        </w:rPr>
      </w:pPr>
    </w:p>
    <w:p w14:paraId="12451F35" w14:textId="77777777" w:rsidR="00867005" w:rsidRDefault="00867005" w:rsidP="00140600">
      <w:pPr>
        <w:tabs>
          <w:tab w:val="left" w:pos="8640"/>
        </w:tabs>
        <w:rPr>
          <w:rFonts w:ascii="GHEA Grapalat" w:hAnsi="GHEA Grapalat" w:cs="GHEA Grapalat"/>
          <w:sz w:val="22"/>
          <w:szCs w:val="22"/>
          <w:lang w:val="hy-AM"/>
        </w:rPr>
      </w:pPr>
    </w:p>
    <w:p w14:paraId="786FF2D9" w14:textId="77777777" w:rsidR="00867005" w:rsidRDefault="00867005" w:rsidP="00867005">
      <w:pPr>
        <w:tabs>
          <w:tab w:val="left" w:pos="8640"/>
        </w:tabs>
        <w:rPr>
          <w:rFonts w:ascii="GHEA Grapalat" w:hAnsi="GHEA Grapalat" w:cs="Sylfaen"/>
        </w:rPr>
      </w:pPr>
    </w:p>
    <w:p w14:paraId="79C47A15" w14:textId="77777777" w:rsidR="00867005" w:rsidRDefault="00867005" w:rsidP="00867005">
      <w:pPr>
        <w:jc w:val="right"/>
        <w:rPr>
          <w:rFonts w:ascii="GHEA Grapalat" w:hAnsi="GHEA Grapalat"/>
          <w:i/>
          <w:sz w:val="18"/>
        </w:rPr>
      </w:pPr>
      <w:bookmarkStart w:id="16"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018C7AFB" w14:textId="77777777" w:rsidR="00867005" w:rsidRPr="005E1F72" w:rsidRDefault="00867005" w:rsidP="0086700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56B2B3" w14:textId="77777777" w:rsidR="00867005" w:rsidRPr="005E1F72" w:rsidRDefault="00867005" w:rsidP="0086700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6A122364" w14:textId="77777777" w:rsidR="00867005" w:rsidRPr="00F32F71" w:rsidRDefault="00867005" w:rsidP="00867005">
      <w:pPr>
        <w:tabs>
          <w:tab w:val="left" w:pos="360"/>
          <w:tab w:val="left" w:pos="540"/>
        </w:tabs>
        <w:jc w:val="center"/>
        <w:rPr>
          <w:rFonts w:ascii="Sylfaen" w:hAnsi="Sylfaen" w:cs="Sylfaen"/>
          <w:b/>
          <w:bCs/>
          <w:lang w:val="pt-BR"/>
        </w:rPr>
      </w:pPr>
    </w:p>
    <w:p w14:paraId="54E498AA" w14:textId="77777777" w:rsidR="00867005" w:rsidRPr="00513F14" w:rsidRDefault="00867005" w:rsidP="00867005">
      <w:pPr>
        <w:jc w:val="right"/>
        <w:rPr>
          <w:rFonts w:ascii="GHEA Grapalat" w:hAnsi="GHEA Grapalat"/>
          <w:i/>
          <w:sz w:val="18"/>
        </w:rPr>
      </w:pPr>
    </w:p>
    <w:p w14:paraId="60C18A79" w14:textId="77777777" w:rsidR="00867005" w:rsidRDefault="00867005" w:rsidP="00867005">
      <w:pPr>
        <w:rPr>
          <w:rFonts w:ascii="GHEA Grapalat" w:hAnsi="GHEA Grapalat" w:cs="GHEA Grapalat"/>
          <w:sz w:val="22"/>
          <w:szCs w:val="22"/>
          <w:lang w:val="hy-AM"/>
        </w:rPr>
      </w:pPr>
    </w:p>
    <w:p w14:paraId="7BEA2031" w14:textId="77777777" w:rsidR="00867005" w:rsidRDefault="00867005" w:rsidP="00867005">
      <w:pPr>
        <w:rPr>
          <w:rFonts w:ascii="GHEA Grapalat" w:hAnsi="GHEA Grapalat" w:cs="GHEA Grapalat"/>
          <w:sz w:val="22"/>
          <w:szCs w:val="22"/>
          <w:lang w:val="hy-AM"/>
        </w:rPr>
      </w:pPr>
    </w:p>
    <w:p w14:paraId="5FE1E8A4" w14:textId="77777777" w:rsidR="00867005" w:rsidRDefault="00867005" w:rsidP="00867005">
      <w:pPr>
        <w:rPr>
          <w:rFonts w:ascii="GHEA Grapalat" w:hAnsi="GHEA Grapalat" w:cs="GHEA Grapalat"/>
          <w:sz w:val="22"/>
          <w:szCs w:val="22"/>
          <w:lang w:val="hy-AM"/>
        </w:rPr>
      </w:pPr>
    </w:p>
    <w:p w14:paraId="78A6CAB2" w14:textId="77777777" w:rsidR="00867005" w:rsidRDefault="00867005" w:rsidP="00867005">
      <w:pPr>
        <w:rPr>
          <w:rFonts w:ascii="GHEA Grapalat" w:hAnsi="GHEA Grapalat" w:cs="GHEA Grapalat"/>
          <w:sz w:val="22"/>
          <w:szCs w:val="22"/>
          <w:lang w:val="hy-AM"/>
        </w:rPr>
      </w:pPr>
    </w:p>
    <w:p w14:paraId="31BAF6D1" w14:textId="77777777" w:rsidR="00867005" w:rsidRPr="00635053" w:rsidRDefault="00867005" w:rsidP="0086700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6C9B75FB" w14:textId="77777777" w:rsidR="00867005" w:rsidRPr="00635053" w:rsidRDefault="00867005" w:rsidP="00867005">
      <w:pPr>
        <w:jc w:val="center"/>
        <w:rPr>
          <w:rFonts w:ascii="GHEA Grapalat" w:hAnsi="GHEA Grapalat" w:cs="GHEA Grapalat"/>
          <w:sz w:val="22"/>
          <w:szCs w:val="22"/>
          <w:lang w:val="hy-AM"/>
        </w:rPr>
      </w:pPr>
    </w:p>
    <w:p w14:paraId="230A1805" w14:textId="77777777" w:rsidR="00867005" w:rsidRPr="005E1F72" w:rsidRDefault="00867005" w:rsidP="0086700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54838C7" w14:textId="77777777" w:rsidR="00867005" w:rsidRDefault="00867005" w:rsidP="0086700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4EB716A4" w14:textId="77777777" w:rsidR="00867005" w:rsidRPr="005E1F72" w:rsidRDefault="00867005" w:rsidP="00867005">
      <w:pPr>
        <w:jc w:val="both"/>
        <w:rPr>
          <w:rFonts w:ascii="GHEA Grapalat" w:hAnsi="GHEA Grapalat"/>
          <w:sz w:val="22"/>
          <w:szCs w:val="22"/>
          <w:vertAlign w:val="superscript"/>
          <w:lang w:val="es-ES"/>
        </w:rPr>
      </w:pPr>
    </w:p>
    <w:p w14:paraId="60EC5E14" w14:textId="77777777" w:rsidR="00867005" w:rsidRPr="00E5270C" w:rsidRDefault="00867005" w:rsidP="00867005">
      <w:pPr>
        <w:pStyle w:val="aff3"/>
        <w:numPr>
          <w:ilvl w:val="0"/>
          <w:numId w:val="4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66E21090" w14:textId="77777777" w:rsidR="00867005" w:rsidRPr="005E1F72" w:rsidRDefault="00867005" w:rsidP="0086700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09A2425A" w14:textId="77777777" w:rsidR="00867005" w:rsidRPr="005E1F72" w:rsidRDefault="00867005" w:rsidP="00867005">
      <w:pPr>
        <w:jc w:val="both"/>
        <w:rPr>
          <w:rFonts w:ascii="GHEA Grapalat" w:hAnsi="GHEA Grapalat" w:cs="Sylfaen"/>
          <w:vertAlign w:val="superscript"/>
          <w:lang w:val="es-ES"/>
        </w:rPr>
      </w:pPr>
    </w:p>
    <w:p w14:paraId="30D82899" w14:textId="77777777" w:rsidR="00867005" w:rsidRPr="005E1F72" w:rsidRDefault="00867005" w:rsidP="00867005">
      <w:pPr>
        <w:jc w:val="both"/>
        <w:rPr>
          <w:rFonts w:ascii="GHEA Grapalat" w:hAnsi="GHEA Grapalat"/>
          <w:sz w:val="22"/>
          <w:szCs w:val="22"/>
          <w:u w:val="single"/>
          <w:lang w:val="es-ES"/>
        </w:rPr>
      </w:pPr>
    </w:p>
    <w:p w14:paraId="6F9A4E5F" w14:textId="77777777" w:rsidR="00867005" w:rsidRDefault="00867005" w:rsidP="0086700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0DBD75B8" w14:textId="77777777" w:rsidR="00867005" w:rsidRDefault="00867005" w:rsidP="00867005">
      <w:pPr>
        <w:jc w:val="both"/>
        <w:rPr>
          <w:rFonts w:ascii="GHEA Grapalat" w:hAnsi="GHEA Grapalat" w:cs="Sylfaen"/>
          <w:sz w:val="20"/>
          <w:szCs w:val="20"/>
          <w:lang w:val="es-ES"/>
        </w:rPr>
      </w:pPr>
    </w:p>
    <w:p w14:paraId="3859DA34" w14:textId="77777777" w:rsidR="00867005" w:rsidRDefault="00867005" w:rsidP="0086700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A14C5DE" w14:textId="77777777" w:rsidR="00867005" w:rsidRDefault="00867005" w:rsidP="0086700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39F7D2B4" w14:textId="77777777" w:rsidR="00867005" w:rsidRDefault="00867005" w:rsidP="00867005">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735B234C" w14:textId="77777777" w:rsidR="00867005" w:rsidRDefault="00867005" w:rsidP="00867005">
      <w:pPr>
        <w:jc w:val="both"/>
        <w:rPr>
          <w:rFonts w:ascii="GHEA Grapalat" w:hAnsi="GHEA Grapalat" w:cs="Sylfaen"/>
          <w:sz w:val="20"/>
          <w:szCs w:val="20"/>
          <w:lang w:val="es-ES"/>
        </w:rPr>
      </w:pPr>
    </w:p>
    <w:p w14:paraId="0A6607A2" w14:textId="77777777" w:rsidR="00867005" w:rsidRPr="00E5270C" w:rsidRDefault="00867005" w:rsidP="00867005">
      <w:pPr>
        <w:pStyle w:val="aff3"/>
        <w:numPr>
          <w:ilvl w:val="0"/>
          <w:numId w:val="42"/>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73F906C" w14:textId="77777777" w:rsidR="00867005" w:rsidRPr="00513F14" w:rsidRDefault="00867005" w:rsidP="00867005">
      <w:pPr>
        <w:jc w:val="center"/>
        <w:rPr>
          <w:rFonts w:ascii="GHEA Grapalat" w:hAnsi="GHEA Grapalat" w:cs="GHEA Grapalat"/>
          <w:sz w:val="22"/>
          <w:szCs w:val="22"/>
          <w:lang w:val="es-ES"/>
        </w:rPr>
      </w:pPr>
    </w:p>
    <w:p w14:paraId="2C94260C" w14:textId="77777777" w:rsidR="00867005" w:rsidRDefault="00867005" w:rsidP="00867005">
      <w:pPr>
        <w:ind w:firstLine="709"/>
        <w:jc w:val="both"/>
        <w:rPr>
          <w:lang w:val="es-ES"/>
        </w:rPr>
      </w:pPr>
    </w:p>
    <w:p w14:paraId="4A8477A5" w14:textId="77777777" w:rsidR="00867005" w:rsidRDefault="00867005" w:rsidP="00867005">
      <w:pPr>
        <w:ind w:firstLine="709"/>
        <w:jc w:val="both"/>
        <w:rPr>
          <w:lang w:val="es-ES"/>
        </w:rPr>
      </w:pPr>
    </w:p>
    <w:p w14:paraId="56EED440" w14:textId="77777777" w:rsidR="00867005" w:rsidRDefault="00867005" w:rsidP="00867005">
      <w:pPr>
        <w:ind w:firstLine="709"/>
        <w:jc w:val="both"/>
        <w:rPr>
          <w:lang w:val="es-ES"/>
        </w:rPr>
      </w:pPr>
    </w:p>
    <w:p w14:paraId="235176E4" w14:textId="77777777" w:rsidR="00867005" w:rsidRDefault="00867005" w:rsidP="00867005">
      <w:pPr>
        <w:ind w:firstLine="709"/>
        <w:jc w:val="both"/>
        <w:rPr>
          <w:lang w:val="es-ES"/>
        </w:rPr>
      </w:pPr>
    </w:p>
    <w:p w14:paraId="074AC1ED" w14:textId="77777777" w:rsidR="00867005" w:rsidRPr="009A5836" w:rsidRDefault="00867005" w:rsidP="0086700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9FE644F" w14:textId="77777777" w:rsidR="00867005" w:rsidRDefault="00867005" w:rsidP="0086700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F5B01EB" w14:textId="77777777" w:rsidR="00867005" w:rsidRPr="009A5836" w:rsidRDefault="00867005" w:rsidP="0086700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1655855" w14:textId="77777777" w:rsidR="00867005" w:rsidRPr="009A5836" w:rsidRDefault="00867005" w:rsidP="00867005">
      <w:pPr>
        <w:jc w:val="right"/>
        <w:rPr>
          <w:rFonts w:ascii="GHEA Grapalat" w:hAnsi="GHEA Grapalat"/>
          <w:sz w:val="20"/>
          <w:lang w:val="hy-AM"/>
        </w:rPr>
      </w:pPr>
      <w:r w:rsidRPr="009A5836">
        <w:rPr>
          <w:rFonts w:ascii="GHEA Grapalat" w:hAnsi="GHEA Grapalat"/>
          <w:sz w:val="20"/>
          <w:lang w:val="hy-AM"/>
        </w:rPr>
        <w:t xml:space="preserve">    </w:t>
      </w:r>
    </w:p>
    <w:p w14:paraId="17FA850E" w14:textId="77777777" w:rsidR="00867005" w:rsidRDefault="00867005" w:rsidP="0086700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0CF2B34" w14:textId="77777777" w:rsidR="00867005" w:rsidRDefault="00867005" w:rsidP="0086700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6B91773" w14:textId="77777777" w:rsidR="00867005" w:rsidRDefault="00867005" w:rsidP="00867005">
      <w:pPr>
        <w:jc w:val="center"/>
        <w:rPr>
          <w:rFonts w:ascii="GHEA Grapalat" w:hAnsi="GHEA Grapalat" w:cs="Sylfaen"/>
          <w:sz w:val="16"/>
          <w:szCs w:val="16"/>
          <w:lang w:val="es-ES"/>
        </w:rPr>
      </w:pPr>
    </w:p>
    <w:p w14:paraId="25C55B0A" w14:textId="77777777" w:rsidR="00867005" w:rsidRPr="009A5836" w:rsidRDefault="00867005" w:rsidP="0086700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16"/>
    <w:p w14:paraId="1F425FD2" w14:textId="77777777" w:rsidR="00867005" w:rsidRPr="00E5270C" w:rsidRDefault="00867005" w:rsidP="00867005">
      <w:pPr>
        <w:ind w:firstLine="709"/>
        <w:jc w:val="both"/>
        <w:rPr>
          <w:lang w:val="es-ES"/>
        </w:rPr>
      </w:pPr>
    </w:p>
    <w:p w14:paraId="5062BA91" w14:textId="77777777" w:rsidR="00867005" w:rsidRDefault="00867005" w:rsidP="00867005">
      <w:pPr>
        <w:rPr>
          <w:rFonts w:ascii="GHEA Grapalat" w:hAnsi="GHEA Grapalat" w:cs="GHEA Grapalat"/>
          <w:sz w:val="22"/>
          <w:szCs w:val="22"/>
          <w:lang w:val="hy-AM"/>
        </w:rPr>
      </w:pPr>
    </w:p>
    <w:p w14:paraId="769C2281" w14:textId="77777777" w:rsidR="00867005" w:rsidRPr="00131E9C" w:rsidRDefault="00867005" w:rsidP="00867005">
      <w:pPr>
        <w:tabs>
          <w:tab w:val="left" w:pos="8640"/>
        </w:tabs>
        <w:rPr>
          <w:rFonts w:ascii="GHEA Grapalat" w:hAnsi="GHEA Grapalat" w:cs="GHEA Grapalat"/>
          <w:sz w:val="22"/>
          <w:szCs w:val="22"/>
          <w:lang w:val="hy-AM"/>
        </w:rPr>
      </w:pPr>
    </w:p>
    <w:p w14:paraId="06F17707" w14:textId="77777777" w:rsidR="00867005" w:rsidRPr="00131E9C" w:rsidRDefault="00867005" w:rsidP="00140600">
      <w:pPr>
        <w:tabs>
          <w:tab w:val="left" w:pos="8640"/>
        </w:tabs>
        <w:rPr>
          <w:rFonts w:ascii="GHEA Grapalat" w:hAnsi="GHEA Grapalat" w:cs="GHEA Grapalat"/>
          <w:sz w:val="22"/>
          <w:szCs w:val="22"/>
          <w:lang w:val="hy-AM"/>
        </w:rPr>
      </w:pPr>
    </w:p>
    <w:sectPr w:rsidR="00867005"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C64BF" w14:textId="77777777" w:rsidR="00EF0D1E" w:rsidRDefault="00EF0D1E">
      <w:r>
        <w:separator/>
      </w:r>
    </w:p>
  </w:endnote>
  <w:endnote w:type="continuationSeparator" w:id="0">
    <w:p w14:paraId="688402ED" w14:textId="77777777" w:rsidR="00EF0D1E" w:rsidRDefault="00EF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A5EB7" w14:textId="77777777" w:rsidR="00EF0D1E" w:rsidRDefault="00EF0D1E">
      <w:r>
        <w:separator/>
      </w:r>
    </w:p>
  </w:footnote>
  <w:footnote w:type="continuationSeparator" w:id="0">
    <w:p w14:paraId="36BED40C" w14:textId="77777777" w:rsidR="00EF0D1E" w:rsidRDefault="00EF0D1E">
      <w:r>
        <w:continuationSeparator/>
      </w:r>
    </w:p>
  </w:footnote>
  <w:footnote w:id="1">
    <w:p w14:paraId="25169F5E" w14:textId="508ACE5C" w:rsidR="005E6966" w:rsidRPr="00AE74A0" w:rsidRDefault="005E6966" w:rsidP="003850A0">
      <w:pPr>
        <w:pStyle w:val="af2"/>
        <w:jc w:val="both"/>
        <w:rPr>
          <w:rFonts w:ascii="GHEA Grapalat" w:hAnsi="GHEA Grapalat"/>
          <w:i/>
          <w:sz w:val="16"/>
          <w:szCs w:val="16"/>
          <w:lang w:val="hy-AM" w:eastAsia="en-US"/>
        </w:rPr>
      </w:pPr>
      <w:r>
        <w:rPr>
          <w:rFonts w:ascii="GHEA Grapalat" w:hAnsi="GHEA Grapalat"/>
          <w:i/>
          <w:sz w:val="16"/>
          <w:szCs w:val="16"/>
          <w:vertAlign w:val="superscript"/>
          <w:lang w:val="af-ZA" w:eastAsia="en-US"/>
        </w:rPr>
        <w:t xml:space="preserve">7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2">
    <w:p w14:paraId="435B02AC" w14:textId="77777777" w:rsidR="005E6966" w:rsidRPr="006265F4" w:rsidRDefault="005E6966">
      <w:pPr>
        <w:pStyle w:val="af2"/>
      </w:pPr>
      <w:r w:rsidRPr="006265F4">
        <w:rPr>
          <w:rStyle w:val="af6"/>
          <w:color w:val="FFFFFF"/>
        </w:rPr>
        <w:footnoteRef/>
      </w:r>
      <w:r w:rsidRPr="006265F4">
        <w:t xml:space="preserve"> </w:t>
      </w:r>
      <w:r w:rsidRPr="008F1434">
        <w:rPr>
          <w:vertAlign w:val="superscript"/>
          <w:lang w:val="hy-AM"/>
        </w:rPr>
        <w:t xml:space="preserve">10 </w:t>
      </w:r>
      <w:proofErr w:type="spellStart"/>
      <w:r w:rsidRPr="006265F4">
        <w:rPr>
          <w:rFonts w:ascii="GHEA Grapalat" w:hAnsi="GHEA Grapalat" w:cs="Sylfaen"/>
          <w:i/>
          <w:sz w:val="16"/>
          <w:szCs w:val="16"/>
        </w:rPr>
        <w:t>Սահմանվում</w:t>
      </w:r>
      <w:proofErr w:type="spellEnd"/>
      <w:r w:rsidRPr="006265F4">
        <w:rPr>
          <w:rFonts w:ascii="GHEA Grapalat" w:hAnsi="GHEA Grapalat" w:cs="Sylfaen"/>
          <w:i/>
          <w:sz w:val="16"/>
          <w:szCs w:val="16"/>
        </w:rPr>
        <w:t xml:space="preserve"> է </w:t>
      </w:r>
      <w:r w:rsidRPr="008F1434">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3">
    <w:p w14:paraId="15824E90" w14:textId="77777777" w:rsidR="005E6966" w:rsidRPr="008F1434" w:rsidRDefault="005E6966" w:rsidP="00571F29">
      <w:pPr>
        <w:pStyle w:val="af2"/>
        <w:rPr>
          <w:rFonts w:ascii="Sylfaen" w:hAnsi="Sylfaen"/>
          <w:lang w:val="hy-AM"/>
        </w:rPr>
      </w:pPr>
      <w:r w:rsidRPr="006265F4">
        <w:rPr>
          <w:rFonts w:ascii="GHEA Grapalat" w:hAnsi="GHEA Grapalat" w:cs="Sylfaen"/>
          <w:i/>
          <w:color w:val="FFFFFF"/>
          <w:sz w:val="16"/>
          <w:szCs w:val="16"/>
          <w:vertAlign w:val="superscript"/>
        </w:rPr>
        <w:footnoteRef/>
      </w:r>
      <w:r w:rsidRPr="006265F4">
        <w:rPr>
          <w:rFonts w:ascii="GHEA Grapalat" w:hAnsi="GHEA Grapalat" w:cs="Sylfaen"/>
          <w:i/>
          <w:sz w:val="16"/>
          <w:szCs w:val="16"/>
        </w:rPr>
        <w:t xml:space="preserve"> </w:t>
      </w:r>
      <w:r w:rsidRPr="008F1434">
        <w:rPr>
          <w:rFonts w:ascii="GHEA Grapalat" w:hAnsi="GHEA Grapalat" w:cs="Sylfaen"/>
          <w:i/>
          <w:sz w:val="16"/>
          <w:szCs w:val="16"/>
          <w:vertAlign w:val="superscript"/>
          <w:lang w:val="hy-AM"/>
        </w:rPr>
        <w:t>1 1</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4">
    <w:p w14:paraId="4364264A" w14:textId="7D3AE485" w:rsidR="005E6966" w:rsidRPr="008F1434" w:rsidRDefault="005E6966" w:rsidP="0047790C">
      <w:pPr>
        <w:pStyle w:val="af2"/>
        <w:jc w:val="both"/>
        <w:rPr>
          <w:rFonts w:ascii="GHEA Grapalat" w:hAnsi="GHEA Grapalat" w:cs="Sylfaen"/>
          <w:i/>
          <w:sz w:val="16"/>
          <w:szCs w:val="16"/>
          <w:lang w:val="hy-AM"/>
        </w:rPr>
      </w:pPr>
    </w:p>
  </w:footnote>
  <w:footnote w:id="5">
    <w:p w14:paraId="6B92E9D6" w14:textId="3A5790D9" w:rsidR="005E6966" w:rsidRPr="008F1434" w:rsidRDefault="005E6966">
      <w:pPr>
        <w:pStyle w:val="af2"/>
        <w:rPr>
          <w:rFonts w:ascii="GHEA Grapalat" w:hAnsi="GHEA Grapalat"/>
          <w:lang w:val="hy-AM"/>
        </w:rPr>
      </w:pPr>
    </w:p>
  </w:footnote>
  <w:footnote w:id="6">
    <w:p w14:paraId="7E21AE53" w14:textId="77777777" w:rsidR="005E6966" w:rsidRPr="006265F4" w:rsidRDefault="005E6966"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proofErr w:type="spellStart"/>
      <w:r w:rsidRPr="006265F4">
        <w:rPr>
          <w:rFonts w:ascii="GHEA Grapalat" w:hAnsi="GHEA Grapalat" w:cs="Sylfaen"/>
          <w:i/>
          <w:sz w:val="16"/>
          <w:szCs w:val="16"/>
          <w:lang w:val="es-ES" w:eastAsia="en-US"/>
        </w:rPr>
        <w:t>Համատեղ</w:t>
      </w:r>
      <w:proofErr w:type="spellEnd"/>
      <w:r w:rsidRPr="006265F4">
        <w:rPr>
          <w:rFonts w:ascii="GHEA Grapalat" w:hAnsi="GHEA Grapalat" w:cs="Sylfaen"/>
          <w:i/>
          <w:sz w:val="16"/>
          <w:szCs w:val="16"/>
          <w:lang w:val="es-ES" w:eastAsia="en-US"/>
        </w:rPr>
        <w:t xml:space="preserve"> </w:t>
      </w:r>
      <w:proofErr w:type="spellStart"/>
      <w:r w:rsidRPr="006265F4">
        <w:rPr>
          <w:rFonts w:ascii="GHEA Grapalat" w:hAnsi="GHEA Grapalat" w:cs="Sylfaen"/>
          <w:i/>
          <w:sz w:val="16"/>
          <w:szCs w:val="16"/>
        </w:rPr>
        <w:t>գործունեության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կարգով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կոնսորցիումով</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մասնակցելու</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դեպքում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հայտում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ներառվող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մասնակցի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հաստատվող</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փաստաթղթերը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պետք</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հաստատված</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լինեն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կոնսորցիումի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բոլոր</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անդամների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կողմից</w:t>
      </w:r>
      <w:proofErr w:type="spellEnd"/>
      <w:r w:rsidRPr="006265F4">
        <w:rPr>
          <w:rFonts w:ascii="GHEA Grapalat" w:hAnsi="GHEA Grapalat" w:cs="Sylfaen"/>
          <w:i/>
          <w:sz w:val="16"/>
          <w:szCs w:val="16"/>
        </w:rPr>
        <w:t>:</w:t>
      </w:r>
    </w:p>
  </w:footnote>
  <w:footnote w:id="7">
    <w:p w14:paraId="714A4987" w14:textId="64AD5E67" w:rsidR="005E6966" w:rsidRPr="000B7538" w:rsidRDefault="005E6966" w:rsidP="00734132">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EC4390">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58121E9B" w:rsidR="005E6966" w:rsidRDefault="005E6966" w:rsidP="00734132">
      <w:pPr>
        <w:pStyle w:val="af2"/>
        <w:rPr>
          <w:rFonts w:ascii="GHEA Grapalat" w:hAnsi="GHEA Grapalat"/>
          <w:i/>
          <w:sz w:val="16"/>
          <w:szCs w:val="16"/>
          <w:lang w:val="hy-AM"/>
        </w:rPr>
      </w:pPr>
      <w:r w:rsidRPr="000B7538">
        <w:rPr>
          <w:rFonts w:ascii="GHEA Grapalat" w:hAnsi="GHEA Grapalat"/>
          <w:i/>
          <w:sz w:val="16"/>
          <w:szCs w:val="16"/>
          <w:lang w:val="hy-AM"/>
        </w:rPr>
        <w:t>&gt;&gt; բառերով։</w:t>
      </w:r>
      <w:r>
        <w:rPr>
          <w:rFonts w:ascii="GHEA Grapalat" w:hAnsi="GHEA Grapalat"/>
          <w:i/>
          <w:sz w:val="16"/>
          <w:szCs w:val="16"/>
          <w:lang w:val="hy-AM"/>
        </w:rPr>
        <w:t xml:space="preserve"> </w:t>
      </w:r>
      <w:r w:rsidRPr="000B7538">
        <w:rPr>
          <w:rFonts w:ascii="GHEA Grapalat" w:hAnsi="GHEA Grapalat"/>
          <w:i/>
          <w:sz w:val="16"/>
          <w:szCs w:val="16"/>
          <w:lang w:val="hy-AM"/>
        </w:rPr>
        <w:t>Ընդ որում  նշվում է նաև վարկանիշի չափը և վարկունակության վարկանիշ ունեցող կազմակերպության անվանումը։</w:t>
      </w:r>
    </w:p>
    <w:p w14:paraId="4A2CFF2B" w14:textId="77777777" w:rsidR="005E6966" w:rsidRPr="000B7538" w:rsidRDefault="005E6966" w:rsidP="00734132">
      <w:pPr>
        <w:pStyle w:val="af2"/>
        <w:rPr>
          <w:rFonts w:ascii="Calibri" w:hAnsi="Calibri"/>
        </w:rPr>
      </w:pPr>
    </w:p>
  </w:footnote>
  <w:footnote w:id="8">
    <w:p w14:paraId="0BA2A2A6" w14:textId="77777777" w:rsidR="005E6966" w:rsidRPr="002A3C7F" w:rsidRDefault="005E6966" w:rsidP="002A3C7F">
      <w:pPr>
        <w:pStyle w:val="af2"/>
        <w:ind w:firstLine="142"/>
        <w:rPr>
          <w:rFonts w:ascii="GHEA Grapalat" w:hAnsi="GHEA Grapalat"/>
          <w:i/>
          <w:sz w:val="18"/>
          <w:szCs w:val="18"/>
          <w:lang w:val="af-ZA"/>
        </w:rPr>
      </w:pPr>
      <w:r w:rsidRPr="002A3C7F">
        <w:rPr>
          <w:rFonts w:ascii="GHEA Grapalat" w:hAnsi="GHEA Grapalat"/>
          <w:i/>
          <w:sz w:val="18"/>
          <w:szCs w:val="18"/>
          <w:lang w:val="hy-AM"/>
        </w:rPr>
        <w:t>*լրացվում</w:t>
      </w:r>
      <w:r w:rsidRPr="002A3C7F">
        <w:rPr>
          <w:rFonts w:ascii="GHEA Grapalat" w:hAnsi="GHEA Grapalat"/>
          <w:i/>
          <w:sz w:val="18"/>
          <w:szCs w:val="18"/>
          <w:lang w:val="af-ZA"/>
        </w:rPr>
        <w:t xml:space="preserve"> </w:t>
      </w:r>
      <w:r w:rsidRPr="002A3C7F">
        <w:rPr>
          <w:rFonts w:ascii="GHEA Grapalat" w:hAnsi="GHEA Grapalat"/>
          <w:i/>
          <w:sz w:val="18"/>
          <w:szCs w:val="18"/>
          <w:lang w:val="hy-AM"/>
        </w:rPr>
        <w:t>է</w:t>
      </w:r>
      <w:r w:rsidRPr="002A3C7F">
        <w:rPr>
          <w:rFonts w:ascii="GHEA Grapalat" w:hAnsi="GHEA Grapalat"/>
          <w:i/>
          <w:sz w:val="18"/>
          <w:szCs w:val="18"/>
          <w:lang w:val="af-ZA"/>
        </w:rPr>
        <w:t xml:space="preserve"> </w:t>
      </w:r>
      <w:r w:rsidRPr="002A3C7F">
        <w:rPr>
          <w:rFonts w:ascii="GHEA Grapalat" w:hAnsi="GHEA Grapalat"/>
          <w:i/>
          <w:sz w:val="18"/>
          <w:szCs w:val="18"/>
          <w:lang w:val="hy-AM"/>
        </w:rPr>
        <w:t>հանձնաժողովի</w:t>
      </w:r>
      <w:r w:rsidRPr="002A3C7F">
        <w:rPr>
          <w:rFonts w:ascii="GHEA Grapalat" w:hAnsi="GHEA Grapalat"/>
          <w:i/>
          <w:sz w:val="18"/>
          <w:szCs w:val="18"/>
          <w:lang w:val="af-ZA"/>
        </w:rPr>
        <w:t xml:space="preserve"> </w:t>
      </w:r>
      <w:r w:rsidRPr="002A3C7F">
        <w:rPr>
          <w:rFonts w:ascii="GHEA Grapalat" w:hAnsi="GHEA Grapalat"/>
          <w:i/>
          <w:sz w:val="18"/>
          <w:szCs w:val="18"/>
          <w:lang w:val="hy-AM"/>
        </w:rPr>
        <w:t>քարտուղարի</w:t>
      </w:r>
      <w:r w:rsidRPr="002A3C7F">
        <w:rPr>
          <w:rFonts w:ascii="GHEA Grapalat" w:hAnsi="GHEA Grapalat"/>
          <w:i/>
          <w:sz w:val="18"/>
          <w:szCs w:val="18"/>
          <w:lang w:val="af-ZA"/>
        </w:rPr>
        <w:t xml:space="preserve"> </w:t>
      </w:r>
      <w:r w:rsidRPr="002A3C7F">
        <w:rPr>
          <w:rFonts w:ascii="GHEA Grapalat" w:hAnsi="GHEA Grapalat"/>
          <w:i/>
          <w:sz w:val="18"/>
          <w:szCs w:val="18"/>
          <w:lang w:val="hy-AM"/>
        </w:rPr>
        <w:t>կողմից</w:t>
      </w:r>
      <w:r w:rsidRPr="002A3C7F">
        <w:rPr>
          <w:rFonts w:ascii="GHEA Grapalat" w:hAnsi="GHEA Grapalat"/>
          <w:i/>
          <w:sz w:val="18"/>
          <w:szCs w:val="18"/>
          <w:lang w:val="af-ZA"/>
        </w:rPr>
        <w:t xml:space="preserve">` </w:t>
      </w:r>
      <w:r w:rsidRPr="002A3C7F">
        <w:rPr>
          <w:rFonts w:ascii="GHEA Grapalat" w:hAnsi="GHEA Grapalat"/>
          <w:i/>
          <w:sz w:val="18"/>
          <w:szCs w:val="18"/>
          <w:lang w:val="hy-AM"/>
        </w:rPr>
        <w:t>մինչև</w:t>
      </w:r>
      <w:r w:rsidRPr="002A3C7F">
        <w:rPr>
          <w:rFonts w:ascii="GHEA Grapalat" w:hAnsi="GHEA Grapalat"/>
          <w:i/>
          <w:sz w:val="18"/>
          <w:szCs w:val="18"/>
          <w:lang w:val="af-ZA"/>
        </w:rPr>
        <w:t xml:space="preserve"> </w:t>
      </w:r>
      <w:r w:rsidRPr="002A3C7F">
        <w:rPr>
          <w:rFonts w:ascii="GHEA Grapalat" w:hAnsi="GHEA Grapalat"/>
          <w:i/>
          <w:sz w:val="18"/>
          <w:szCs w:val="18"/>
          <w:lang w:val="hy-AM"/>
        </w:rPr>
        <w:t>հրավերը</w:t>
      </w:r>
      <w:r w:rsidRPr="002A3C7F">
        <w:rPr>
          <w:rFonts w:ascii="GHEA Grapalat" w:hAnsi="GHEA Grapalat"/>
          <w:i/>
          <w:sz w:val="18"/>
          <w:szCs w:val="18"/>
          <w:lang w:val="af-ZA"/>
        </w:rPr>
        <w:t xml:space="preserve"> </w:t>
      </w:r>
      <w:r w:rsidRPr="002A3C7F">
        <w:rPr>
          <w:rFonts w:ascii="GHEA Grapalat" w:hAnsi="GHEA Grapalat"/>
          <w:i/>
          <w:sz w:val="18"/>
          <w:szCs w:val="18"/>
          <w:lang w:val="hy-AM"/>
        </w:rPr>
        <w:t>տեղեկագրում</w:t>
      </w:r>
      <w:r w:rsidRPr="002A3C7F">
        <w:rPr>
          <w:rFonts w:ascii="GHEA Grapalat" w:hAnsi="GHEA Grapalat"/>
          <w:i/>
          <w:sz w:val="18"/>
          <w:szCs w:val="18"/>
          <w:lang w:val="af-ZA"/>
        </w:rPr>
        <w:t xml:space="preserve"> </w:t>
      </w:r>
      <w:r w:rsidRPr="002A3C7F">
        <w:rPr>
          <w:rFonts w:ascii="GHEA Grapalat" w:hAnsi="GHEA Grapalat"/>
          <w:i/>
          <w:sz w:val="18"/>
          <w:szCs w:val="18"/>
          <w:lang w:val="hy-AM"/>
        </w:rPr>
        <w:t>հրապարակելը:</w:t>
      </w:r>
    </w:p>
    <w:p w14:paraId="7946616A" w14:textId="0CF287F5" w:rsidR="005E6966" w:rsidRDefault="005E6966" w:rsidP="002A3C7F">
      <w:pPr>
        <w:pStyle w:val="af2"/>
        <w:jc w:val="both"/>
        <w:rPr>
          <w:rFonts w:ascii="GHEA Grapalat" w:hAnsi="GHEA Grapalat"/>
          <w:i/>
          <w:sz w:val="18"/>
          <w:szCs w:val="18"/>
          <w:lang w:val="af-ZA"/>
        </w:rPr>
      </w:pPr>
      <w:r w:rsidRPr="00FB5BC3">
        <w:rPr>
          <w:rFonts w:ascii="GHEA Grapalat" w:hAnsi="GHEA Grapalat"/>
          <w:i/>
          <w:sz w:val="18"/>
          <w:szCs w:val="18"/>
          <w:highlight w:val="yellow"/>
          <w:lang w:val="af-ZA"/>
        </w:rPr>
        <w:t xml:space="preserve">** </w:t>
      </w:r>
      <w:r w:rsidRPr="00FB5BC3">
        <w:rPr>
          <w:rFonts w:ascii="Calibri" w:hAnsi="Calibri"/>
          <w:sz w:val="18"/>
          <w:szCs w:val="18"/>
          <w:highlight w:val="yellow"/>
          <w:lang w:val="hy-AM"/>
        </w:rPr>
        <w:t xml:space="preserve">- </w:t>
      </w:r>
      <w:r w:rsidRPr="00FB5BC3">
        <w:rPr>
          <w:rFonts w:ascii="GHEA Grapalat" w:hAnsi="GHEA Grapalat"/>
          <w:i/>
          <w:sz w:val="18"/>
          <w:szCs w:val="18"/>
          <w:highlight w:val="yellow"/>
          <w:lang w:val="en-US"/>
        </w:rPr>
        <w:t>ՀՀ</w:t>
      </w:r>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ռեզիդենտ</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հանդիասցող</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մասնակիցը</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դիմում</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հայտարարությունը</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լրացնելիս</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նշում</w:t>
      </w:r>
      <w:proofErr w:type="spellEnd"/>
      <w:r w:rsidRPr="00FB5BC3">
        <w:rPr>
          <w:rFonts w:ascii="GHEA Grapalat" w:hAnsi="GHEA Grapalat"/>
          <w:i/>
          <w:sz w:val="18"/>
          <w:szCs w:val="18"/>
          <w:highlight w:val="yellow"/>
          <w:lang w:val="af-ZA"/>
        </w:rPr>
        <w:t xml:space="preserve"> </w:t>
      </w:r>
      <w:r w:rsidRPr="00FB5BC3">
        <w:rPr>
          <w:rFonts w:ascii="GHEA Grapalat" w:hAnsi="GHEA Grapalat"/>
          <w:i/>
          <w:sz w:val="18"/>
          <w:szCs w:val="18"/>
          <w:highlight w:val="yellow"/>
          <w:lang w:val="en-US"/>
        </w:rPr>
        <w:t>է</w:t>
      </w:r>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Իրավաբանական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անձանց</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պետական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գրանցման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իրավաբանական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անձանց</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ստորաբաժանումների</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հիմնարկների</w:t>
      </w:r>
      <w:proofErr w:type="spellEnd"/>
      <w:r w:rsidRPr="00FB5BC3">
        <w:rPr>
          <w:rFonts w:ascii="GHEA Grapalat" w:hAnsi="GHEA Grapalat"/>
          <w:i/>
          <w:sz w:val="18"/>
          <w:szCs w:val="18"/>
          <w:highlight w:val="yellow"/>
          <w:lang w:val="af-ZA"/>
        </w:rPr>
        <w:t xml:space="preserve"> </w:t>
      </w:r>
      <w:r w:rsidRPr="00FB5BC3">
        <w:rPr>
          <w:rFonts w:ascii="GHEA Grapalat" w:hAnsi="GHEA Grapalat"/>
          <w:i/>
          <w:sz w:val="18"/>
          <w:szCs w:val="18"/>
          <w:highlight w:val="yellow"/>
          <w:lang w:val="en-US"/>
        </w:rPr>
        <w:t>և</w:t>
      </w:r>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անհատ</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ձեռնարկատերերի</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պետական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հաշվառման</w:t>
      </w:r>
      <w:proofErr w:type="spellEnd"/>
      <w:r w:rsidRPr="00FB5BC3">
        <w:rPr>
          <w:rFonts w:ascii="Calibri" w:hAnsi="Calibri" w:cs="Calibri"/>
          <w:i/>
          <w:sz w:val="18"/>
          <w:szCs w:val="18"/>
          <w:highlight w:val="yellow"/>
          <w:lang w:val="af-ZA"/>
        </w:rPr>
        <w:t> </w:t>
      </w:r>
      <w:proofErr w:type="spellStart"/>
      <w:r w:rsidRPr="00FB5BC3">
        <w:rPr>
          <w:rFonts w:ascii="GHEA Grapalat" w:hAnsi="GHEA Grapalat" w:cs="GHEA Grapalat"/>
          <w:i/>
          <w:sz w:val="18"/>
          <w:szCs w:val="18"/>
          <w:highlight w:val="yellow"/>
          <w:lang w:val="en-US"/>
        </w:rPr>
        <w:t>մասին</w:t>
      </w:r>
      <w:proofErr w:type="spellEnd"/>
      <w:r w:rsidRPr="00FB5BC3">
        <w:rPr>
          <w:rFonts w:ascii="GHEA Grapalat" w:hAnsi="GHEA Grapalat" w:cs="GHEA Grapalat"/>
          <w:i/>
          <w:sz w:val="18"/>
          <w:szCs w:val="18"/>
          <w:highlight w:val="yellow"/>
          <w:lang w:val="af-ZA"/>
        </w:rPr>
        <w:t>»</w:t>
      </w:r>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օրենքի</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համաձայն</w:t>
      </w:r>
      <w:proofErr w:type="spellEnd"/>
      <w:r w:rsidRPr="00FB5BC3">
        <w:rPr>
          <w:rFonts w:ascii="GHEA Grapalat" w:hAnsi="GHEA Grapalat" w:cs="GHEA Grapalat"/>
          <w:i/>
          <w:sz w:val="18"/>
          <w:szCs w:val="18"/>
          <w:highlight w:val="yellow"/>
          <w:lang w:val="en-US"/>
        </w:rPr>
        <w:t>՝</w:t>
      </w:r>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իրավաբանական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անձանց</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պետական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ռեգիստրի</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գործակալությունում</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cs="GHEA Grapalat"/>
          <w:i/>
          <w:sz w:val="18"/>
          <w:szCs w:val="18"/>
          <w:highlight w:val="yellow"/>
          <w:lang w:val="en-US"/>
        </w:rPr>
        <w:t>գրանցած</w:t>
      </w:r>
      <w:proofErr w:type="spellEnd"/>
      <w:r w:rsidRPr="00FB5BC3">
        <w:rPr>
          <w:rFonts w:ascii="GHEA Grapalat" w:hAnsi="GHEA Grapalat" w:cs="GHEA Grapalat"/>
          <w:i/>
          <w:sz w:val="18"/>
          <w:szCs w:val="18"/>
          <w:highlight w:val="yellow"/>
          <w:lang w:val="en-US"/>
        </w:rPr>
        <w:t>՝</w:t>
      </w:r>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իր</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իրական</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շահառուների</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վերաբերյալ</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տեղեկություններ</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պարունակող</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կայքէջի</w:t>
      </w:r>
      <w:proofErr w:type="spellEnd"/>
      <w:r w:rsidRPr="00FB5BC3">
        <w:rPr>
          <w:rFonts w:ascii="GHEA Grapalat" w:hAnsi="GHEA Grapalat"/>
          <w:i/>
          <w:sz w:val="18"/>
          <w:szCs w:val="18"/>
          <w:highlight w:val="yellow"/>
          <w:lang w:val="af-ZA"/>
        </w:rPr>
        <w:t xml:space="preserve"> </w:t>
      </w:r>
      <w:proofErr w:type="spellStart"/>
      <w:r w:rsidRPr="00FB5BC3">
        <w:rPr>
          <w:rFonts w:ascii="GHEA Grapalat" w:hAnsi="GHEA Grapalat"/>
          <w:i/>
          <w:sz w:val="18"/>
          <w:szCs w:val="18"/>
          <w:highlight w:val="yellow"/>
          <w:lang w:val="en-US"/>
        </w:rPr>
        <w:t>հղումը</w:t>
      </w:r>
      <w:proofErr w:type="spellEnd"/>
      <w:r w:rsidRPr="00FB5BC3">
        <w:rPr>
          <w:rFonts w:ascii="GHEA Grapalat" w:hAnsi="GHEA Grapalat"/>
          <w:i/>
          <w:sz w:val="18"/>
          <w:szCs w:val="18"/>
          <w:highlight w:val="yellow"/>
          <w:lang w:val="en-US"/>
        </w:rPr>
        <w:t>՝</w:t>
      </w:r>
      <w:r w:rsidRPr="002A3C7F">
        <w:rPr>
          <w:rFonts w:ascii="GHEA Grapalat" w:hAnsi="GHEA Grapalat"/>
          <w:i/>
          <w:sz w:val="18"/>
          <w:szCs w:val="18"/>
          <w:lang w:val="af-ZA"/>
        </w:rPr>
        <w:t xml:space="preserve"> </w:t>
      </w:r>
    </w:p>
    <w:p w14:paraId="4F5676D4" w14:textId="77777777" w:rsidR="005E6966" w:rsidRPr="002A3C7F" w:rsidRDefault="005E6966" w:rsidP="002A3C7F">
      <w:pPr>
        <w:pStyle w:val="af2"/>
        <w:jc w:val="both"/>
        <w:rPr>
          <w:rFonts w:ascii="Calibri" w:hAnsi="Calibri"/>
          <w:sz w:val="18"/>
          <w:szCs w:val="18"/>
          <w:lang w:val="hy-AM"/>
        </w:rPr>
      </w:pPr>
    </w:p>
    <w:p w14:paraId="1C1418AB" w14:textId="77777777" w:rsidR="005E6966" w:rsidRPr="002A3C7F" w:rsidRDefault="005E6966" w:rsidP="002A3C7F">
      <w:pPr>
        <w:pStyle w:val="31"/>
        <w:spacing w:line="240" w:lineRule="auto"/>
        <w:ind w:left="142" w:firstLine="0"/>
        <w:rPr>
          <w:rFonts w:ascii="GHEA Grapalat" w:hAnsi="GHEA Grapalat"/>
          <w:i/>
          <w:sz w:val="18"/>
          <w:szCs w:val="18"/>
          <w:lang w:val="hy-AM" w:eastAsia="ru-RU"/>
        </w:rPr>
      </w:pPr>
      <w:r w:rsidRPr="002A3C7F">
        <w:rPr>
          <w:rFonts w:ascii="GHEA Grapalat" w:hAnsi="GHEA Grapalat"/>
          <w:i/>
          <w:sz w:val="18"/>
          <w:szCs w:val="18"/>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2A3C7F">
        <w:rPr>
          <w:rFonts w:ascii="Microsoft YaHei" w:eastAsia="Microsoft YaHei" w:hAnsi="Microsoft YaHei" w:cs="Microsoft YaHei" w:hint="eastAsia"/>
          <w:i/>
          <w:sz w:val="18"/>
          <w:szCs w:val="18"/>
          <w:lang w:val="hy-AM" w:eastAsia="ru-RU"/>
        </w:rPr>
        <w:t>․</w:t>
      </w:r>
      <w:r w:rsidRPr="002A3C7F">
        <w:rPr>
          <w:rFonts w:ascii="GHEA Grapalat" w:hAnsi="GHEA Grapalat"/>
          <w:i/>
          <w:sz w:val="18"/>
          <w:szCs w:val="18"/>
          <w:lang w:val="hy-AM" w:eastAsia="ru-RU"/>
        </w:rPr>
        <w:t>2-ի&gt;&gt; բառերով,</w:t>
      </w:r>
    </w:p>
    <w:p w14:paraId="4A032705" w14:textId="77777777" w:rsidR="005E6966" w:rsidRPr="002A3C7F" w:rsidRDefault="005E6966" w:rsidP="002A3C7F">
      <w:pPr>
        <w:pStyle w:val="af2"/>
        <w:jc w:val="both"/>
        <w:rPr>
          <w:rFonts w:ascii="GHEA Grapalat" w:hAnsi="GHEA Grapalat"/>
          <w:i/>
          <w:sz w:val="18"/>
          <w:szCs w:val="18"/>
          <w:lang w:val="hy-AM"/>
        </w:rPr>
      </w:pPr>
      <w:r w:rsidRPr="002A3C7F">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5FCCEEB" w14:textId="77777777" w:rsidR="005E6966" w:rsidRPr="008C7473" w:rsidRDefault="005E6966" w:rsidP="002A3C7F">
      <w:pPr>
        <w:pStyle w:val="af2"/>
        <w:jc w:val="both"/>
        <w:rPr>
          <w:rFonts w:ascii="GHEA Grapalat" w:hAnsi="GHEA Grapalat"/>
          <w:i/>
          <w:lang w:val="af-ZA"/>
        </w:rPr>
      </w:pPr>
      <w:r w:rsidRPr="00A71D81">
        <w:rPr>
          <w:rFonts w:ascii="GHEA Grapalat" w:hAnsi="GHEA Grapalat" w:cs="Sylfaen"/>
          <w:b/>
          <w:lang w:val="hy-AM"/>
        </w:rPr>
        <w:br w:type="page"/>
      </w:r>
    </w:p>
    <w:p w14:paraId="2FE82E3A" w14:textId="7E9B00FB" w:rsidR="005E6966" w:rsidRPr="008C7473" w:rsidRDefault="005E6966" w:rsidP="005F1C06">
      <w:pPr>
        <w:pStyle w:val="af2"/>
        <w:jc w:val="both"/>
        <w:rPr>
          <w:rFonts w:ascii="GHEA Grapalat" w:hAnsi="GHEA Grapalat"/>
          <w:i/>
          <w:lang w:val="af-ZA"/>
        </w:rPr>
      </w:pPr>
      <w:r w:rsidRPr="008C7473">
        <w:rPr>
          <w:rFonts w:ascii="GHEA Grapalat" w:hAnsi="GHEA Grapalat"/>
          <w:i/>
          <w:lang w:val="af-ZA"/>
        </w:rPr>
        <w:tab/>
      </w:r>
    </w:p>
    <w:p w14:paraId="79424135" w14:textId="77777777" w:rsidR="005E6966" w:rsidRPr="00BF58CA" w:rsidRDefault="005E6966" w:rsidP="005F1C06">
      <w:pPr>
        <w:pStyle w:val="af2"/>
        <w:jc w:val="both"/>
        <w:rPr>
          <w:rFonts w:ascii="GHEA Grapalat" w:hAnsi="GHEA Grapalat"/>
          <w:i/>
          <w:sz w:val="16"/>
          <w:szCs w:val="16"/>
          <w:lang w:val="hy-AM"/>
        </w:rPr>
      </w:pPr>
    </w:p>
    <w:p w14:paraId="7DCC7BCC" w14:textId="77777777" w:rsidR="005E6966" w:rsidRPr="00B20703" w:rsidDel="006C3873" w:rsidRDefault="005E6966" w:rsidP="00CE3A99">
      <w:pPr>
        <w:jc w:val="both"/>
        <w:rPr>
          <w:del w:id="5" w:author="User" w:date="2019-05-26T09:52:00Z"/>
          <w:rFonts w:ascii="GHEA Grapalat" w:hAnsi="GHEA Grapalat" w:cs="Sylfaen"/>
          <w:sz w:val="20"/>
          <w:lang w:val="hy-AM"/>
        </w:rPr>
      </w:pPr>
    </w:p>
  </w:footnote>
  <w:footnote w:id="9">
    <w:p w14:paraId="28B63088" w14:textId="08330F6A" w:rsidR="005E6966" w:rsidRPr="006265F4" w:rsidRDefault="005E6966" w:rsidP="00B2572B">
      <w:pPr>
        <w:pStyle w:val="31"/>
        <w:spacing w:line="240" w:lineRule="auto"/>
        <w:ind w:firstLine="0"/>
        <w:rPr>
          <w:rFonts w:ascii="GHEA Grapalat" w:hAnsi="GHEA Grapalat" w:cs="Sylfaen"/>
          <w:i/>
          <w:sz w:val="16"/>
          <w:szCs w:val="16"/>
          <w:lang w:val="af-ZA" w:eastAsia="ru-RU"/>
        </w:rPr>
      </w:pPr>
    </w:p>
    <w:p w14:paraId="707088C7" w14:textId="77777777" w:rsidR="005E6966" w:rsidRPr="006265F4" w:rsidRDefault="005E6966"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proofErr w:type="spellStart"/>
      <w:r w:rsidRPr="006265F4">
        <w:rPr>
          <w:rFonts w:ascii="GHEA Grapalat" w:hAnsi="GHEA Grapalat"/>
          <w:i/>
          <w:sz w:val="16"/>
          <w:szCs w:val="16"/>
        </w:rPr>
        <w:t>եթե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մասնակիցն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վճարող</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ապա</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տվյալ</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պայմանագրի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գծով</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Հայաստանի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Հանրապետության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պետական</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բյուջե</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վճարվելիք</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ավելացված</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արժեքի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հարկի</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գումարը</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նշվում</w:t>
      </w:r>
      <w:proofErr w:type="spellEnd"/>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proofErr w:type="spellStart"/>
      <w:r w:rsidRPr="006265F4">
        <w:rPr>
          <w:rFonts w:ascii="GHEA Grapalat" w:hAnsi="GHEA Grapalat"/>
          <w:i/>
          <w:sz w:val="16"/>
          <w:szCs w:val="16"/>
        </w:rPr>
        <w:t>րդ</w:t>
      </w:r>
      <w:proofErr w:type="spellEnd"/>
      <w:r w:rsidRPr="006265F4">
        <w:rPr>
          <w:rFonts w:ascii="GHEA Grapalat" w:hAnsi="GHEA Grapalat"/>
          <w:i/>
          <w:sz w:val="16"/>
          <w:szCs w:val="16"/>
          <w:lang w:val="af-ZA"/>
        </w:rPr>
        <w:t xml:space="preserve"> </w:t>
      </w:r>
      <w:proofErr w:type="spellStart"/>
      <w:r w:rsidRPr="006265F4">
        <w:rPr>
          <w:rFonts w:ascii="GHEA Grapalat" w:hAnsi="GHEA Grapalat"/>
          <w:i/>
          <w:sz w:val="16"/>
          <w:szCs w:val="16"/>
        </w:rPr>
        <w:t>սյունակում</w:t>
      </w:r>
      <w:proofErr w:type="spellEnd"/>
      <w:r w:rsidRPr="006265F4">
        <w:rPr>
          <w:rFonts w:ascii="GHEA Grapalat" w:hAnsi="GHEA Grapalat"/>
          <w:i/>
          <w:sz w:val="16"/>
          <w:szCs w:val="16"/>
        </w:rPr>
        <w:t>։</w:t>
      </w:r>
    </w:p>
    <w:p w14:paraId="283C1D0D" w14:textId="77777777" w:rsidR="005E6966" w:rsidRPr="006265F4" w:rsidDel="00856FDE" w:rsidRDefault="005E6966" w:rsidP="00B2572B">
      <w:pPr>
        <w:pStyle w:val="af2"/>
        <w:rPr>
          <w:del w:id="8" w:author="User" w:date="2019-05-26T09:57:00Z"/>
          <w:i/>
          <w:lang w:val="af-ZA"/>
        </w:rPr>
      </w:pPr>
    </w:p>
  </w:footnote>
  <w:footnote w:id="10">
    <w:p w14:paraId="25333EC9" w14:textId="77777777" w:rsidR="005E6966" w:rsidRPr="00C65A05" w:rsidRDefault="005E6966" w:rsidP="00385051">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proofErr w:type="spellStart"/>
      <w:r w:rsidRPr="006265F4">
        <w:rPr>
          <w:rFonts w:ascii="GHEA Grapalat" w:hAnsi="GHEA Grapalat"/>
          <w:i/>
          <w:sz w:val="16"/>
        </w:rPr>
        <w:t>ռաջարկը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ներկայացվել</w:t>
      </w:r>
      <w:proofErr w:type="spellEnd"/>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proofErr w:type="spellStart"/>
      <w:r w:rsidRPr="006265F4">
        <w:rPr>
          <w:rFonts w:ascii="GHEA Grapalat" w:hAnsi="GHEA Grapalat"/>
          <w:i/>
          <w:sz w:val="16"/>
        </w:rPr>
        <w:t>առանց</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proofErr w:type="spellStart"/>
      <w:r w:rsidRPr="006265F4">
        <w:rPr>
          <w:rFonts w:ascii="GHEA Grapalat" w:hAnsi="GHEA Grapalat"/>
          <w:i/>
          <w:sz w:val="16"/>
        </w:rPr>
        <w:t>ապա</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պայմանագիրը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կնքելիս</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ներառյալ</w:t>
      </w:r>
      <w:proofErr w:type="spellEnd"/>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proofErr w:type="spellStart"/>
      <w:r w:rsidRPr="006265F4">
        <w:rPr>
          <w:rFonts w:ascii="GHEA Grapalat" w:hAnsi="GHEA Grapalat"/>
          <w:i/>
          <w:sz w:val="16"/>
        </w:rPr>
        <w:t>բառերը</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հանվում</w:t>
      </w:r>
      <w:proofErr w:type="spellEnd"/>
      <w:r w:rsidRPr="006265F4">
        <w:rPr>
          <w:rFonts w:ascii="GHEA Grapalat" w:hAnsi="GHEA Grapalat"/>
          <w:i/>
          <w:sz w:val="16"/>
          <w:lang w:val="af-ZA"/>
        </w:rPr>
        <w:t xml:space="preserve"> </w:t>
      </w:r>
      <w:proofErr w:type="spellStart"/>
      <w:r w:rsidRPr="006265F4">
        <w:rPr>
          <w:rFonts w:ascii="GHEA Grapalat" w:hAnsi="GHEA Grapalat"/>
          <w:i/>
          <w:sz w:val="16"/>
        </w:rPr>
        <w:t>են</w:t>
      </w:r>
      <w:proofErr w:type="spellEnd"/>
      <w:r>
        <w:rPr>
          <w:rFonts w:ascii="GHEA Grapalat" w:hAnsi="GHEA Grapalat"/>
          <w:i/>
          <w:sz w:val="16"/>
          <w:lang w:val="hy-AM"/>
        </w:rPr>
        <w:t>:</w:t>
      </w:r>
    </w:p>
    <w:p w14:paraId="39FC6E4D" w14:textId="77777777" w:rsidR="005E6966" w:rsidRPr="00C65A05" w:rsidRDefault="005E6966" w:rsidP="00C65A05">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1">
    <w:p w14:paraId="24204C2D" w14:textId="77777777" w:rsidR="005E6966" w:rsidRPr="006265F4" w:rsidDel="007942E8" w:rsidRDefault="005E6966" w:rsidP="00071D1C">
      <w:pPr>
        <w:pStyle w:val="af2"/>
        <w:jc w:val="both"/>
        <w:rPr>
          <w:del w:id="9" w:author="User" w:date="2019-05-26T10:01:00Z"/>
          <w:lang w:val="hy-AM"/>
        </w:rPr>
      </w:pPr>
      <w:r w:rsidRPr="006265F4">
        <w:rPr>
          <w:color w:val="FFFFFF"/>
          <w:vertAlign w:val="superscript"/>
          <w:lang w:val="af-ZA"/>
        </w:rPr>
        <w:t>30</w:t>
      </w:r>
      <w:r w:rsidRPr="006265F4">
        <w:rPr>
          <w:vertAlign w:val="superscript"/>
          <w:lang w:val="af-ZA"/>
        </w:rPr>
        <w:t xml:space="preserve"> </w:t>
      </w:r>
      <w:r>
        <w:rPr>
          <w:vertAlign w:val="superscript"/>
          <w:lang w:val="af-ZA"/>
        </w:rPr>
        <w:t>18</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12">
    <w:p w14:paraId="061729C7" w14:textId="679BDFF9" w:rsidR="005E6966" w:rsidRPr="006265F4" w:rsidDel="007942E8" w:rsidRDefault="005E6966" w:rsidP="0073355B">
      <w:pPr>
        <w:pStyle w:val="af2"/>
        <w:jc w:val="both"/>
        <w:rPr>
          <w:del w:id="10" w:author="User" w:date="2019-05-26T10:02:00Z"/>
          <w:lang w:val="hy-AM"/>
        </w:rPr>
      </w:pPr>
    </w:p>
  </w:footnote>
  <w:footnote w:id="13">
    <w:p w14:paraId="41AA5916" w14:textId="5569C4DD" w:rsidR="005E6966" w:rsidRPr="006265F4" w:rsidRDefault="005E6966" w:rsidP="0073355B">
      <w:pPr>
        <w:pStyle w:val="af2"/>
        <w:jc w:val="both"/>
        <w:rPr>
          <w:rFonts w:ascii="GHEA Grapalat" w:hAnsi="GHEA Grapalat"/>
          <w:i/>
          <w:sz w:val="16"/>
          <w:szCs w:val="24"/>
          <w:lang w:val="hy-AM" w:eastAsia="en-US"/>
        </w:rPr>
      </w:pPr>
      <w:r w:rsidRPr="006265F4">
        <w:rPr>
          <w:rFonts w:ascii="GHEA Grapalat" w:hAnsi="GHEA Grapalat"/>
          <w:i/>
          <w:sz w:val="16"/>
          <w:szCs w:val="24"/>
          <w:lang w:val="hy-AM" w:eastAsia="en-US"/>
        </w:rPr>
        <w:t xml:space="preserve"> </w:t>
      </w:r>
    </w:p>
    <w:p w14:paraId="3F2877C2" w14:textId="77777777" w:rsidR="005E6966" w:rsidRPr="006265F4" w:rsidDel="007942E8" w:rsidRDefault="005E6966" w:rsidP="009123CA">
      <w:pPr>
        <w:pStyle w:val="af2"/>
        <w:jc w:val="both"/>
        <w:rPr>
          <w:del w:id="11"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4">
    <w:p w14:paraId="0E87345B" w14:textId="49F7D065" w:rsidR="005E6966" w:rsidRPr="006265F4" w:rsidDel="007942E8" w:rsidRDefault="005E6966" w:rsidP="00071D1C">
      <w:pPr>
        <w:pStyle w:val="af2"/>
        <w:jc w:val="both"/>
        <w:rPr>
          <w:del w:id="12" w:author="User" w:date="2019-05-26T10:04:00Z"/>
          <w:sz w:val="16"/>
          <w:szCs w:val="16"/>
          <w:lang w:val="hy-AM"/>
        </w:rPr>
      </w:pPr>
      <w:r w:rsidRPr="006265F4">
        <w:rPr>
          <w:rFonts w:ascii="GHEA Grapalat" w:hAnsi="GHEA Grapalat" w:cs="Sylfaen"/>
          <w:i/>
          <w:sz w:val="16"/>
          <w:szCs w:val="16"/>
          <w:lang w:val="hy-AM"/>
        </w:rPr>
        <w:t>:</w:t>
      </w:r>
    </w:p>
  </w:footnote>
  <w:footnote w:id="15">
    <w:p w14:paraId="3CB5EFFA" w14:textId="77777777" w:rsidR="00154DDB" w:rsidRPr="006265F4" w:rsidDel="002877FC" w:rsidRDefault="00154DDB" w:rsidP="00154DDB">
      <w:pPr>
        <w:pStyle w:val="af2"/>
        <w:jc w:val="both"/>
        <w:rPr>
          <w:del w:id="13"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6">
    <w:p w14:paraId="2AC42576" w14:textId="77777777" w:rsidR="00154DDB" w:rsidRPr="006265F4" w:rsidDel="002877FC" w:rsidRDefault="00154DDB" w:rsidP="00154DDB">
      <w:pPr>
        <w:pStyle w:val="af2"/>
        <w:jc w:val="both"/>
        <w:rPr>
          <w:del w:id="14"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7">
    <w:p w14:paraId="41DDD8F6" w14:textId="77777777" w:rsidR="00154DDB" w:rsidRPr="00E34F95" w:rsidRDefault="00154DDB" w:rsidP="00154DDB">
      <w:pPr>
        <w:pStyle w:val="af2"/>
        <w:rPr>
          <w:rFonts w:asciiTheme="minorHAnsi" w:hAnsiTheme="minorHAnsi"/>
          <w:lang w:val="hy-AM"/>
        </w:rPr>
      </w:pPr>
      <w:r w:rsidRPr="009D7598">
        <w:rPr>
          <w:rFonts w:ascii="GHEA Grapalat" w:hAnsi="GHEA Grapalat"/>
          <w:i/>
          <w:sz w:val="16"/>
          <w:lang w:val="hy-AM"/>
        </w:rPr>
        <w:t xml:space="preserve">17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8">
    <w:p w14:paraId="21DA4EF8" w14:textId="77777777" w:rsidR="00867005" w:rsidRDefault="00867005" w:rsidP="00867005">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w:t>
      </w:r>
      <w:r w:rsidRPr="006265F4">
        <w:rPr>
          <w:rFonts w:ascii="GHEA Grapalat" w:hAnsi="GHEA Grapalat"/>
          <w:i/>
          <w:sz w:val="16"/>
          <w:lang w:val="hy-AM"/>
        </w:rPr>
        <w:t xml:space="preserve">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4F145596" w14:textId="77777777" w:rsidR="00867005" w:rsidRPr="00265BC4" w:rsidRDefault="00867005" w:rsidP="00867005">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5A243EFF" w14:textId="77777777" w:rsidR="00867005" w:rsidRPr="00BE68BB" w:rsidRDefault="00867005" w:rsidP="00867005">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2323F0"/>
    <w:multiLevelType w:val="multilevel"/>
    <w:tmpl w:val="E674970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15:restartNumberingAfterBreak="0">
    <w:nsid w:val="069F2A7A"/>
    <w:multiLevelType w:val="multilevel"/>
    <w:tmpl w:val="02EEE2AE"/>
    <w:lvl w:ilvl="0">
      <w:start w:val="1"/>
      <w:numFmt w:val="decimal"/>
      <w:lvlText w:val="%1"/>
      <w:lvlJc w:val="left"/>
      <w:pPr>
        <w:ind w:left="885" w:hanging="885"/>
      </w:pPr>
      <w:rPr>
        <w:rFonts w:hint="default"/>
      </w:rPr>
    </w:lvl>
    <w:lvl w:ilvl="1">
      <w:start w:val="1"/>
      <w:numFmt w:val="decimal"/>
      <w:lvlText w:val="%1.%2"/>
      <w:lvlJc w:val="left"/>
      <w:pPr>
        <w:ind w:left="1452" w:hanging="885"/>
      </w:pPr>
      <w:rPr>
        <w:rFonts w:hint="default"/>
      </w:rPr>
    </w:lvl>
    <w:lvl w:ilvl="2">
      <w:start w:val="1"/>
      <w:numFmt w:val="decimal"/>
      <w:lvlText w:val="%1.%2.%3"/>
      <w:lvlJc w:val="left"/>
      <w:pPr>
        <w:ind w:left="2019" w:hanging="885"/>
      </w:pPr>
      <w:rPr>
        <w:rFonts w:hint="default"/>
      </w:rPr>
    </w:lvl>
    <w:lvl w:ilvl="3">
      <w:start w:val="1"/>
      <w:numFmt w:val="decimal"/>
      <w:lvlText w:val="%1.%2.%3.%4"/>
      <w:lvlJc w:val="left"/>
      <w:pPr>
        <w:ind w:left="2586" w:hanging="88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F849CD"/>
    <w:multiLevelType w:val="hybridMultilevel"/>
    <w:tmpl w:val="0ED676F0"/>
    <w:lvl w:ilvl="0" w:tplc="218EC8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6997E7E"/>
    <w:multiLevelType w:val="multilevel"/>
    <w:tmpl w:val="D304F8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36A2921"/>
    <w:multiLevelType w:val="multilevel"/>
    <w:tmpl w:val="1C72A3C0"/>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7"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8"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3" w15:restartNumberingAfterBreak="0">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5F57E3"/>
    <w:multiLevelType w:val="multilevel"/>
    <w:tmpl w:val="B742D3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3F7670"/>
    <w:multiLevelType w:val="multilevel"/>
    <w:tmpl w:val="CF98B7B2"/>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5F592EAD"/>
    <w:multiLevelType w:val="hybridMultilevel"/>
    <w:tmpl w:val="251E4D90"/>
    <w:lvl w:ilvl="0" w:tplc="32D43D76">
      <w:start w:val="1"/>
      <w:numFmt w:val="decimal"/>
      <w:lvlText w:val="%1-"/>
      <w:lvlJc w:val="left"/>
      <w:pPr>
        <w:ind w:left="1080" w:hanging="360"/>
      </w:pPr>
      <w:rPr>
        <w:rFonts w:cs="Sylfae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19711283">
    <w:abstractNumId w:val="29"/>
  </w:num>
  <w:num w:numId="2" w16cid:durableId="1146508823">
    <w:abstractNumId w:val="12"/>
  </w:num>
  <w:num w:numId="3" w16cid:durableId="1800951884">
    <w:abstractNumId w:val="27"/>
  </w:num>
  <w:num w:numId="4" w16cid:durableId="695085816">
    <w:abstractNumId w:val="22"/>
  </w:num>
  <w:num w:numId="5" w16cid:durableId="318077197">
    <w:abstractNumId w:val="33"/>
  </w:num>
  <w:num w:numId="6" w16cid:durableId="1331907635">
    <w:abstractNumId w:val="29"/>
    <w:lvlOverride w:ilvl="0">
      <w:startOverride w:val="1"/>
    </w:lvlOverride>
    <w:lvlOverride w:ilvl="1"/>
    <w:lvlOverride w:ilvl="2"/>
    <w:lvlOverride w:ilvl="3"/>
    <w:lvlOverride w:ilvl="4"/>
    <w:lvlOverride w:ilvl="5"/>
    <w:lvlOverride w:ilvl="6"/>
    <w:lvlOverride w:ilvl="7"/>
    <w:lvlOverride w:ilvl="8"/>
  </w:num>
  <w:num w:numId="7" w16cid:durableId="20729264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82182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85964894">
    <w:abstractNumId w:val="26"/>
  </w:num>
  <w:num w:numId="10" w16cid:durableId="959796933">
    <w:abstractNumId w:val="8"/>
  </w:num>
  <w:num w:numId="11" w16cid:durableId="233861600">
    <w:abstractNumId w:val="10"/>
  </w:num>
  <w:num w:numId="12" w16cid:durableId="1514566453">
    <w:abstractNumId w:val="37"/>
  </w:num>
  <w:num w:numId="13" w16cid:durableId="1438982772">
    <w:abstractNumId w:val="34"/>
  </w:num>
  <w:num w:numId="14" w16cid:durableId="1304501090">
    <w:abstractNumId w:val="15"/>
  </w:num>
  <w:num w:numId="15" w16cid:durableId="1690521124">
    <w:abstractNumId w:val="35"/>
  </w:num>
  <w:num w:numId="16" w16cid:durableId="1210411304">
    <w:abstractNumId w:val="20"/>
  </w:num>
  <w:num w:numId="17" w16cid:durableId="1786000046">
    <w:abstractNumId w:val="9"/>
  </w:num>
  <w:num w:numId="18" w16cid:durableId="2091804333">
    <w:abstractNumId w:val="3"/>
  </w:num>
  <w:num w:numId="19" w16cid:durableId="1140225032">
    <w:abstractNumId w:val="7"/>
  </w:num>
  <w:num w:numId="20" w16cid:durableId="28342452">
    <w:abstractNumId w:val="6"/>
  </w:num>
  <w:num w:numId="21" w16cid:durableId="228854815">
    <w:abstractNumId w:val="38"/>
  </w:num>
  <w:num w:numId="22" w16cid:durableId="1394811973">
    <w:abstractNumId w:val="36"/>
  </w:num>
  <w:num w:numId="23" w16cid:durableId="656810850">
    <w:abstractNumId w:val="31"/>
  </w:num>
  <w:num w:numId="24" w16cid:durableId="192115330">
    <w:abstractNumId w:val="0"/>
  </w:num>
  <w:num w:numId="25" w16cid:durableId="105321373">
    <w:abstractNumId w:val="18"/>
  </w:num>
  <w:num w:numId="26" w16cid:durableId="740712053">
    <w:abstractNumId w:val="24"/>
  </w:num>
  <w:num w:numId="27" w16cid:durableId="533034736">
    <w:abstractNumId w:val="21"/>
  </w:num>
  <w:num w:numId="28" w16cid:durableId="458575372">
    <w:abstractNumId w:val="13"/>
  </w:num>
  <w:num w:numId="29" w16cid:durableId="1044138953">
    <w:abstractNumId w:val="17"/>
  </w:num>
  <w:num w:numId="30" w16cid:durableId="87117513">
    <w:abstractNumId w:val="28"/>
  </w:num>
  <w:num w:numId="31" w16cid:durableId="380639347">
    <w:abstractNumId w:val="5"/>
  </w:num>
  <w:num w:numId="32" w16cid:durableId="1988968535">
    <w:abstractNumId w:val="32"/>
  </w:num>
  <w:num w:numId="33" w16cid:durableId="2133329105">
    <w:abstractNumId w:val="2"/>
  </w:num>
  <w:num w:numId="34" w16cid:durableId="1277059783">
    <w:abstractNumId w:val="16"/>
  </w:num>
  <w:num w:numId="35" w16cid:durableId="5438279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59442090">
    <w:abstractNumId w:val="19"/>
  </w:num>
  <w:num w:numId="37" w16cid:durableId="651104835">
    <w:abstractNumId w:val="1"/>
  </w:num>
  <w:num w:numId="38" w16cid:durableId="1652756165">
    <w:abstractNumId w:val="14"/>
  </w:num>
  <w:num w:numId="39" w16cid:durableId="323748347">
    <w:abstractNumId w:val="25"/>
  </w:num>
  <w:num w:numId="40" w16cid:durableId="1924796632">
    <w:abstractNumId w:val="11"/>
  </w:num>
  <w:num w:numId="41" w16cid:durableId="202137768">
    <w:abstractNumId w:val="30"/>
  </w:num>
  <w:num w:numId="42" w16cid:durableId="16628874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5D01"/>
    <w:rsid w:val="00046BAC"/>
    <w:rsid w:val="000472AD"/>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10FD"/>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37CE"/>
    <w:rsid w:val="000A382D"/>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6C1E"/>
    <w:rsid w:val="000E7612"/>
    <w:rsid w:val="000E79BD"/>
    <w:rsid w:val="000F008F"/>
    <w:rsid w:val="000F0EAD"/>
    <w:rsid w:val="000F109E"/>
    <w:rsid w:val="000F3257"/>
    <w:rsid w:val="000F332D"/>
    <w:rsid w:val="000F338E"/>
    <w:rsid w:val="000F3939"/>
    <w:rsid w:val="000F3B31"/>
    <w:rsid w:val="000F3D76"/>
    <w:rsid w:val="000F494F"/>
    <w:rsid w:val="000F4B86"/>
    <w:rsid w:val="000F4D7B"/>
    <w:rsid w:val="000F5032"/>
    <w:rsid w:val="000F5900"/>
    <w:rsid w:val="000F6E48"/>
    <w:rsid w:val="000F7026"/>
    <w:rsid w:val="000F7A6D"/>
    <w:rsid w:val="000F7AE0"/>
    <w:rsid w:val="0010050E"/>
    <w:rsid w:val="00100997"/>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3F0A"/>
    <w:rsid w:val="001241F6"/>
    <w:rsid w:val="001242C4"/>
    <w:rsid w:val="00124461"/>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DDB"/>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5716"/>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25F5"/>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0B9"/>
    <w:rsid w:val="00277F14"/>
    <w:rsid w:val="0028014C"/>
    <w:rsid w:val="002802F1"/>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C7F"/>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2829"/>
    <w:rsid w:val="002B32D6"/>
    <w:rsid w:val="002B3E53"/>
    <w:rsid w:val="002B4FD9"/>
    <w:rsid w:val="002B50DB"/>
    <w:rsid w:val="002B5F87"/>
    <w:rsid w:val="002B7388"/>
    <w:rsid w:val="002B7594"/>
    <w:rsid w:val="002C071B"/>
    <w:rsid w:val="002C0AE1"/>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BCE"/>
    <w:rsid w:val="0032071C"/>
    <w:rsid w:val="00321A56"/>
    <w:rsid w:val="00321B20"/>
    <w:rsid w:val="003235D1"/>
    <w:rsid w:val="00323B33"/>
    <w:rsid w:val="00324445"/>
    <w:rsid w:val="00324B04"/>
    <w:rsid w:val="00325546"/>
    <w:rsid w:val="00325647"/>
    <w:rsid w:val="003257F0"/>
    <w:rsid w:val="003259C5"/>
    <w:rsid w:val="00325CC0"/>
    <w:rsid w:val="00326507"/>
    <w:rsid w:val="00327433"/>
    <w:rsid w:val="00327436"/>
    <w:rsid w:val="003275D4"/>
    <w:rsid w:val="003304BD"/>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79"/>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A74"/>
    <w:rsid w:val="003B585C"/>
    <w:rsid w:val="003B5AE9"/>
    <w:rsid w:val="003B60D5"/>
    <w:rsid w:val="003B6791"/>
    <w:rsid w:val="003B681E"/>
    <w:rsid w:val="003B7086"/>
    <w:rsid w:val="003B72D7"/>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F1E"/>
    <w:rsid w:val="00417553"/>
    <w:rsid w:val="004175B6"/>
    <w:rsid w:val="004177EC"/>
    <w:rsid w:val="0042084B"/>
    <w:rsid w:val="0042376F"/>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0FCE"/>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7790C"/>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4FB"/>
    <w:rsid w:val="004D1C32"/>
    <w:rsid w:val="004D1E87"/>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0EC"/>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C1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96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6C51"/>
    <w:rsid w:val="006B739E"/>
    <w:rsid w:val="006B7A24"/>
    <w:rsid w:val="006C08B6"/>
    <w:rsid w:val="006C1293"/>
    <w:rsid w:val="006C12EC"/>
    <w:rsid w:val="006C135E"/>
    <w:rsid w:val="006C1D25"/>
    <w:rsid w:val="006C3115"/>
    <w:rsid w:val="006C3873"/>
    <w:rsid w:val="006C3909"/>
    <w:rsid w:val="006C459C"/>
    <w:rsid w:val="006C47F0"/>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DE5"/>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55B"/>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D06"/>
    <w:rsid w:val="007C5F44"/>
    <w:rsid w:val="007C6F4D"/>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690"/>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005"/>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140"/>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1434"/>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617"/>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94C"/>
    <w:rsid w:val="009247B8"/>
    <w:rsid w:val="00926875"/>
    <w:rsid w:val="00931A1F"/>
    <w:rsid w:val="009324BF"/>
    <w:rsid w:val="00933281"/>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8D7"/>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9C"/>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E7146"/>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791B"/>
    <w:rsid w:val="00A27FAF"/>
    <w:rsid w:val="00A3062D"/>
    <w:rsid w:val="00A30B3F"/>
    <w:rsid w:val="00A31A12"/>
    <w:rsid w:val="00A31F51"/>
    <w:rsid w:val="00A3284C"/>
    <w:rsid w:val="00A34587"/>
    <w:rsid w:val="00A37070"/>
    <w:rsid w:val="00A40446"/>
    <w:rsid w:val="00A408CE"/>
    <w:rsid w:val="00A42216"/>
    <w:rsid w:val="00A42D1F"/>
    <w:rsid w:val="00A42E71"/>
    <w:rsid w:val="00A43166"/>
    <w:rsid w:val="00A4360B"/>
    <w:rsid w:val="00A4426D"/>
    <w:rsid w:val="00A44D7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1D10"/>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27E08"/>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75D"/>
    <w:rsid w:val="00C91F69"/>
    <w:rsid w:val="00C92051"/>
    <w:rsid w:val="00C946A0"/>
    <w:rsid w:val="00C95B0F"/>
    <w:rsid w:val="00C95EC3"/>
    <w:rsid w:val="00C978AF"/>
    <w:rsid w:val="00CA0015"/>
    <w:rsid w:val="00CA169D"/>
    <w:rsid w:val="00CA1747"/>
    <w:rsid w:val="00CA1C11"/>
    <w:rsid w:val="00CA2207"/>
    <w:rsid w:val="00CA2D70"/>
    <w:rsid w:val="00CA30F7"/>
    <w:rsid w:val="00CA34D9"/>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63EA"/>
    <w:rsid w:val="00D467C2"/>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1259"/>
    <w:rsid w:val="00D729D4"/>
    <w:rsid w:val="00D7354F"/>
    <w:rsid w:val="00D7435F"/>
    <w:rsid w:val="00D74CCE"/>
    <w:rsid w:val="00D7538E"/>
    <w:rsid w:val="00D758CA"/>
    <w:rsid w:val="00D75F27"/>
    <w:rsid w:val="00D7662C"/>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3C74"/>
    <w:rsid w:val="00DE4085"/>
    <w:rsid w:val="00DE5B89"/>
    <w:rsid w:val="00DE65EA"/>
    <w:rsid w:val="00DE7B31"/>
    <w:rsid w:val="00DE7F8F"/>
    <w:rsid w:val="00DF11C4"/>
    <w:rsid w:val="00DF1625"/>
    <w:rsid w:val="00DF19A1"/>
    <w:rsid w:val="00DF5182"/>
    <w:rsid w:val="00DF68A6"/>
    <w:rsid w:val="00E01503"/>
    <w:rsid w:val="00E01DB2"/>
    <w:rsid w:val="00E020C1"/>
    <w:rsid w:val="00E02F60"/>
    <w:rsid w:val="00E038DA"/>
    <w:rsid w:val="00E040F0"/>
    <w:rsid w:val="00E04589"/>
    <w:rsid w:val="00E045AE"/>
    <w:rsid w:val="00E046C2"/>
    <w:rsid w:val="00E04FA9"/>
    <w:rsid w:val="00E05426"/>
    <w:rsid w:val="00E05F32"/>
    <w:rsid w:val="00E06B97"/>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575FA"/>
    <w:rsid w:val="00E6008B"/>
    <w:rsid w:val="00E601A1"/>
    <w:rsid w:val="00E6044F"/>
    <w:rsid w:val="00E60526"/>
    <w:rsid w:val="00E60906"/>
    <w:rsid w:val="00E61E2C"/>
    <w:rsid w:val="00E6367A"/>
    <w:rsid w:val="00E63C8D"/>
    <w:rsid w:val="00E64337"/>
    <w:rsid w:val="00E656BF"/>
    <w:rsid w:val="00E65F37"/>
    <w:rsid w:val="00E66866"/>
    <w:rsid w:val="00E674AE"/>
    <w:rsid w:val="00E67BA7"/>
    <w:rsid w:val="00E700E1"/>
    <w:rsid w:val="00E71B87"/>
    <w:rsid w:val="00E71CEE"/>
    <w:rsid w:val="00E73B1B"/>
    <w:rsid w:val="00E74033"/>
    <w:rsid w:val="00E74264"/>
    <w:rsid w:val="00E749B7"/>
    <w:rsid w:val="00E74BF6"/>
    <w:rsid w:val="00E7522C"/>
    <w:rsid w:val="00E7544B"/>
    <w:rsid w:val="00E765B7"/>
    <w:rsid w:val="00E76F31"/>
    <w:rsid w:val="00E77C86"/>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1376"/>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390"/>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0D1E"/>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3ED9"/>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395E"/>
    <w:rsid w:val="00F449C0"/>
    <w:rsid w:val="00F44FC5"/>
    <w:rsid w:val="00F4506C"/>
    <w:rsid w:val="00F45B4D"/>
    <w:rsid w:val="00F45B8B"/>
    <w:rsid w:val="00F47A76"/>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5E1"/>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5BC3"/>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6146"/>
    <w:rsid w:val="00FD6A28"/>
    <w:rsid w:val="00FD7291"/>
    <w:rsid w:val="00FD7772"/>
    <w:rsid w:val="00FE1316"/>
    <w:rsid w:val="00FE20B2"/>
    <w:rsid w:val="00FE2467"/>
    <w:rsid w:val="00FE4310"/>
    <w:rsid w:val="00FE54DC"/>
    <w:rsid w:val="00FE5743"/>
    <w:rsid w:val="00FE6887"/>
    <w:rsid w:val="00FE6C08"/>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6426E0EF-3FCD-48D3-AF36-982827332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3235D1"/>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3235D1"/>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3235D1"/>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3235D1"/>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CharChar">
    <w:name w:val="Char Char"/>
    <w:aliases w:val="Char Char Char Char Char Char1"/>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Char0">
    <w:name w:val="Char Char Char"/>
    <w:rsid w:val="003235D1"/>
    <w:rPr>
      <w:rFonts w:ascii="Arial LatArm" w:hAnsi="Arial LatArm"/>
      <w:sz w:val="24"/>
      <w:lang w:eastAsia="ru-RU"/>
    </w:rPr>
  </w:style>
  <w:style w:type="character" w:customStyle="1" w:styleId="CharChar220">
    <w:name w:val="Char Char22"/>
    <w:rsid w:val="003235D1"/>
    <w:rPr>
      <w:rFonts w:ascii="Arial Armenian" w:hAnsi="Arial Armenian"/>
      <w:sz w:val="28"/>
      <w:lang w:val="en-US"/>
    </w:rPr>
  </w:style>
  <w:style w:type="character" w:customStyle="1" w:styleId="CharChar200">
    <w:name w:val="Char Char20"/>
    <w:rsid w:val="003235D1"/>
    <w:rPr>
      <w:rFonts w:ascii="Times LatArm" w:hAnsi="Times LatArm"/>
      <w:b/>
      <w:sz w:val="28"/>
      <w:lang w:val="en-US"/>
    </w:rPr>
  </w:style>
  <w:style w:type="character" w:customStyle="1" w:styleId="CharChar160">
    <w:name w:val="Char Char16"/>
    <w:rsid w:val="003235D1"/>
    <w:rPr>
      <w:rFonts w:ascii="Times Armenian" w:hAnsi="Times Armenian"/>
      <w:b/>
      <w:lang w:val="hy-AM"/>
    </w:rPr>
  </w:style>
  <w:style w:type="character" w:customStyle="1" w:styleId="CharChar150">
    <w:name w:val="Char Char15"/>
    <w:rsid w:val="003235D1"/>
    <w:rPr>
      <w:rFonts w:ascii="Times Armenian" w:hAnsi="Times Armenian"/>
      <w:i/>
      <w:lang w:val="nl-NL"/>
    </w:rPr>
  </w:style>
  <w:style w:type="character" w:customStyle="1" w:styleId="CharChar130">
    <w:name w:val="Char Char13"/>
    <w:rsid w:val="003235D1"/>
    <w:rPr>
      <w:rFonts w:ascii="Arial Armenian" w:hAnsi="Arial Armenian"/>
      <w:lang w:val="en-US"/>
    </w:rPr>
  </w:style>
  <w:style w:type="character" w:customStyle="1" w:styleId="CharChar230">
    <w:name w:val="Char Char23"/>
    <w:rsid w:val="003235D1"/>
    <w:rPr>
      <w:rFonts w:ascii="Arial Armenian" w:hAnsi="Arial Armenian"/>
      <w:sz w:val="28"/>
      <w:lang w:val="en-US" w:eastAsia="ru-RU" w:bidi="ar-SA"/>
    </w:rPr>
  </w:style>
  <w:style w:type="character" w:customStyle="1" w:styleId="CharChar210">
    <w:name w:val="Char Char21"/>
    <w:rsid w:val="003235D1"/>
    <w:rPr>
      <w:rFonts w:ascii="Arial LatArm" w:hAnsi="Arial LatArm"/>
      <w:b/>
      <w:color w:val="0000FF"/>
      <w:lang w:val="en-US" w:eastAsia="ru-RU" w:bidi="ar-SA"/>
    </w:rPr>
  </w:style>
  <w:style w:type="character" w:customStyle="1" w:styleId="CharChar250">
    <w:name w:val="Char Char25"/>
    <w:rsid w:val="003235D1"/>
    <w:rPr>
      <w:rFonts w:ascii="Arial Armenian" w:hAnsi="Arial Armenian"/>
      <w:sz w:val="28"/>
      <w:lang w:val="en-US" w:eastAsia="ru-RU" w:bidi="ar-SA"/>
    </w:rPr>
  </w:style>
  <w:style w:type="character" w:customStyle="1" w:styleId="CharChar240">
    <w:name w:val="Char Char24"/>
    <w:rsid w:val="003235D1"/>
    <w:rPr>
      <w:rFonts w:ascii="Arial LatArm" w:hAnsi="Arial LatArm"/>
      <w:b/>
      <w:color w:val="0000FF"/>
      <w:lang w:val="en-US" w:eastAsia="ru-RU" w:bidi="ar-SA"/>
    </w:rPr>
  </w:style>
  <w:style w:type="paragraph" w:customStyle="1" w:styleId="110">
    <w:name w:val="Указатель 11"/>
    <w:basedOn w:val="a"/>
    <w:rsid w:val="003235D1"/>
    <w:pPr>
      <w:suppressAutoHyphens/>
      <w:spacing w:line="100" w:lineRule="atLeast"/>
      <w:ind w:left="240" w:hanging="240"/>
    </w:pPr>
    <w:rPr>
      <w:rFonts w:ascii="Times Armenian" w:hAnsi="Times Armenian"/>
      <w:kern w:val="1"/>
      <w:sz w:val="16"/>
      <w:szCs w:val="16"/>
      <w:lang w:eastAsia="ar-SA"/>
    </w:rPr>
  </w:style>
  <w:style w:type="paragraph" w:customStyle="1" w:styleId="13">
    <w:name w:val="Указатель1"/>
    <w:basedOn w:val="a"/>
    <w:rsid w:val="003235D1"/>
    <w:pPr>
      <w:suppressAutoHyphens/>
      <w:spacing w:line="100" w:lineRule="atLeast"/>
    </w:pPr>
    <w:rPr>
      <w:kern w:val="1"/>
      <w:sz w:val="20"/>
      <w:szCs w:val="20"/>
      <w:lang w:val="en-AU" w:eastAsia="ar-SA"/>
    </w:rPr>
  </w:style>
  <w:style w:type="paragraph" w:customStyle="1" w:styleId="111">
    <w:name w:val="Указатель 11"/>
    <w:basedOn w:val="a"/>
    <w:rsid w:val="003235D1"/>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3235D1"/>
    <w:pPr>
      <w:suppressAutoHyphens/>
      <w:spacing w:line="100" w:lineRule="atLeast"/>
    </w:pPr>
    <w:rPr>
      <w:kern w:val="1"/>
      <w:sz w:val="20"/>
      <w:szCs w:val="20"/>
      <w:lang w:val="en-AU" w:eastAsia="ar-SA"/>
    </w:rPr>
  </w:style>
  <w:style w:type="paragraph" w:styleId="aff8">
    <w:name w:val="No Spacing"/>
    <w:uiPriority w:val="1"/>
    <w:qFormat/>
    <w:rsid w:val="003235D1"/>
    <w:rPr>
      <w:rFonts w:ascii="Calibri" w:hAnsi="Calibri"/>
      <w:sz w:val="22"/>
      <w:szCs w:val="22"/>
      <w:lang w:val="ru-RU" w:eastAsia="ru-RU"/>
    </w:rPr>
  </w:style>
  <w:style w:type="paragraph" w:customStyle="1" w:styleId="120">
    <w:name w:val="Указатель 12"/>
    <w:basedOn w:val="a"/>
    <w:rsid w:val="003235D1"/>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3235D1"/>
    <w:pPr>
      <w:suppressAutoHyphens/>
      <w:spacing w:line="100" w:lineRule="atLeast"/>
    </w:pPr>
    <w:rPr>
      <w:kern w:val="1"/>
      <w:sz w:val="20"/>
      <w:szCs w:val="20"/>
      <w:lang w:val="en-AU" w:eastAsia="ar-SA"/>
    </w:rPr>
  </w:style>
  <w:style w:type="paragraph" w:customStyle="1" w:styleId="xl76">
    <w:name w:val="xl76"/>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3235D1"/>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3235D1"/>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3235D1"/>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3235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5">
    <w:name w:val="1"/>
    <w:basedOn w:val="a"/>
    <w:next w:val="af"/>
    <w:qFormat/>
    <w:rsid w:val="003235D1"/>
    <w:pPr>
      <w:jc w:val="center"/>
    </w:pPr>
    <w:rPr>
      <w:rFonts w:ascii="Arial Armenian" w:hAnsi="Arial Armenian"/>
      <w:szCs w:val="22"/>
    </w:rPr>
  </w:style>
  <w:style w:type="character" w:customStyle="1" w:styleId="CharChar12">
    <w:name w:val="Char Char12"/>
    <w:rsid w:val="003235D1"/>
    <w:rPr>
      <w:rFonts w:ascii="Arial LatArm" w:hAnsi="Arial LatArm"/>
      <w:sz w:val="24"/>
      <w:lang w:val="en-US"/>
    </w:rPr>
  </w:style>
  <w:style w:type="character" w:customStyle="1" w:styleId="CharChar4">
    <w:name w:val="Char Char4"/>
    <w:locked/>
    <w:rsid w:val="003235D1"/>
    <w:rPr>
      <w:sz w:val="24"/>
      <w:szCs w:val="24"/>
      <w:lang w:val="en-US" w:eastAsia="en-US" w:bidi="ar-SA"/>
    </w:rPr>
  </w:style>
  <w:style w:type="paragraph" w:customStyle="1" w:styleId="msonormalcxspmiddle">
    <w:name w:val="msonormalcxspmiddle"/>
    <w:basedOn w:val="a"/>
    <w:rsid w:val="003235D1"/>
    <w:pPr>
      <w:spacing w:before="100" w:beforeAutospacing="1" w:after="100" w:afterAutospacing="1"/>
    </w:pPr>
  </w:style>
  <w:style w:type="paragraph" w:customStyle="1" w:styleId="msonormalcxspmiddlecxspmiddle">
    <w:name w:val="msonormalcxspmiddlecxspmiddle"/>
    <w:basedOn w:val="a"/>
    <w:rsid w:val="003235D1"/>
    <w:pPr>
      <w:spacing w:before="100" w:beforeAutospacing="1" w:after="100" w:afterAutospacing="1"/>
    </w:pPr>
  </w:style>
  <w:style w:type="paragraph" w:customStyle="1" w:styleId="msonormalcxspmiddlecxsplast">
    <w:name w:val="msonormalcxspmiddlecxsplast"/>
    <w:basedOn w:val="a"/>
    <w:rsid w:val="003235D1"/>
    <w:pPr>
      <w:spacing w:before="100" w:beforeAutospacing="1" w:after="100" w:afterAutospacing="1"/>
    </w:pPr>
  </w:style>
  <w:style w:type="character" w:customStyle="1" w:styleId="CharChar5">
    <w:name w:val="Char Char5"/>
    <w:locked/>
    <w:rsid w:val="003235D1"/>
    <w:rPr>
      <w:sz w:val="24"/>
      <w:szCs w:val="24"/>
      <w:lang w:val="en-US" w:eastAsia="en-US" w:bidi="ar-SA"/>
    </w:rPr>
  </w:style>
  <w:style w:type="character" w:customStyle="1" w:styleId="16">
    <w:name w:val="Название Знак1"/>
    <w:uiPriority w:val="10"/>
    <w:rsid w:val="003235D1"/>
    <w:rPr>
      <w:rFonts w:ascii="Cambria" w:eastAsia="Times New Roman" w:hAnsi="Cambria" w:cs="Times New Roman"/>
      <w:spacing w:val="-10"/>
      <w:kern w:val="28"/>
      <w:sz w:val="56"/>
      <w:szCs w:val="56"/>
    </w:rPr>
  </w:style>
  <w:style w:type="paragraph" w:customStyle="1" w:styleId="xl90">
    <w:name w:val="xl90"/>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sz w:val="20"/>
      <w:szCs w:val="20"/>
      <w:lang w:val="ru-RU" w:eastAsia="ru-RU"/>
    </w:rPr>
  </w:style>
  <w:style w:type="paragraph" w:customStyle="1" w:styleId="xl91">
    <w:name w:val="xl91"/>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LatArm" w:hAnsi="Arial LatArm"/>
      <w:sz w:val="20"/>
      <w:szCs w:val="20"/>
      <w:lang w:val="ru-RU" w:eastAsia="ru-RU"/>
    </w:rPr>
  </w:style>
  <w:style w:type="paragraph" w:customStyle="1" w:styleId="xl92">
    <w:name w:val="xl92"/>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Sylfaen" w:hAnsi="Sylfaen"/>
      <w:color w:val="000000"/>
      <w:sz w:val="20"/>
      <w:szCs w:val="20"/>
      <w:lang w:val="ru-RU" w:eastAsia="ru-RU"/>
    </w:rPr>
  </w:style>
  <w:style w:type="paragraph" w:customStyle="1" w:styleId="xl93">
    <w:name w:val="xl93"/>
    <w:basedOn w:val="a"/>
    <w:rsid w:val="003235D1"/>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GHEA Grapalat" w:hAnsi="GHEA Grapalat"/>
      <w:i/>
      <w:iCs/>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2796327">
      <w:bodyDiv w:val="1"/>
      <w:marLeft w:val="0"/>
      <w:marRight w:val="0"/>
      <w:marTop w:val="0"/>
      <w:marBottom w:val="0"/>
      <w:divBdr>
        <w:top w:val="none" w:sz="0" w:space="0" w:color="auto"/>
        <w:left w:val="none" w:sz="0" w:space="0" w:color="auto"/>
        <w:bottom w:val="none" w:sz="0" w:space="0" w:color="auto"/>
        <w:right w:val="none" w:sz="0" w:space="0" w:color="auto"/>
      </w:divBdr>
    </w:div>
    <w:div w:id="433552661">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04584095">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644430522">
      <w:bodyDiv w:val="1"/>
      <w:marLeft w:val="0"/>
      <w:marRight w:val="0"/>
      <w:marTop w:val="0"/>
      <w:marBottom w:val="0"/>
      <w:divBdr>
        <w:top w:val="none" w:sz="0" w:space="0" w:color="auto"/>
        <w:left w:val="none" w:sz="0" w:space="0" w:color="auto"/>
        <w:bottom w:val="none" w:sz="0" w:space="0" w:color="auto"/>
        <w:right w:val="none" w:sz="0" w:space="0" w:color="auto"/>
      </w:divBdr>
    </w:div>
    <w:div w:id="683673517">
      <w:bodyDiv w:val="1"/>
      <w:marLeft w:val="0"/>
      <w:marRight w:val="0"/>
      <w:marTop w:val="0"/>
      <w:marBottom w:val="0"/>
      <w:divBdr>
        <w:top w:val="none" w:sz="0" w:space="0" w:color="auto"/>
        <w:left w:val="none" w:sz="0" w:space="0" w:color="auto"/>
        <w:bottom w:val="none" w:sz="0" w:space="0" w:color="auto"/>
        <w:right w:val="none" w:sz="0" w:space="0" w:color="auto"/>
      </w:divBdr>
    </w:div>
    <w:div w:id="879123309">
      <w:bodyDiv w:val="1"/>
      <w:marLeft w:val="0"/>
      <w:marRight w:val="0"/>
      <w:marTop w:val="0"/>
      <w:marBottom w:val="0"/>
      <w:divBdr>
        <w:top w:val="none" w:sz="0" w:space="0" w:color="auto"/>
        <w:left w:val="none" w:sz="0" w:space="0" w:color="auto"/>
        <w:bottom w:val="none" w:sz="0" w:space="0" w:color="auto"/>
        <w:right w:val="none" w:sz="0" w:space="0" w:color="auto"/>
      </w:divBdr>
    </w:div>
    <w:div w:id="903637907">
      <w:bodyDiv w:val="1"/>
      <w:marLeft w:val="0"/>
      <w:marRight w:val="0"/>
      <w:marTop w:val="0"/>
      <w:marBottom w:val="0"/>
      <w:divBdr>
        <w:top w:val="none" w:sz="0" w:space="0" w:color="auto"/>
        <w:left w:val="none" w:sz="0" w:space="0" w:color="auto"/>
        <w:bottom w:val="none" w:sz="0" w:space="0" w:color="auto"/>
        <w:right w:val="none" w:sz="0" w:space="0" w:color="auto"/>
      </w:divBdr>
    </w:div>
    <w:div w:id="1054964747">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3919371">
      <w:bodyDiv w:val="1"/>
      <w:marLeft w:val="0"/>
      <w:marRight w:val="0"/>
      <w:marTop w:val="0"/>
      <w:marBottom w:val="0"/>
      <w:divBdr>
        <w:top w:val="none" w:sz="0" w:space="0" w:color="auto"/>
        <w:left w:val="none" w:sz="0" w:space="0" w:color="auto"/>
        <w:bottom w:val="none" w:sz="0" w:space="0" w:color="auto"/>
        <w:right w:val="none" w:sz="0" w:space="0" w:color="auto"/>
      </w:divBdr>
    </w:div>
    <w:div w:id="1485463550">
      <w:bodyDiv w:val="1"/>
      <w:marLeft w:val="0"/>
      <w:marRight w:val="0"/>
      <w:marTop w:val="0"/>
      <w:marBottom w:val="0"/>
      <w:divBdr>
        <w:top w:val="none" w:sz="0" w:space="0" w:color="auto"/>
        <w:left w:val="none" w:sz="0" w:space="0" w:color="auto"/>
        <w:bottom w:val="none" w:sz="0" w:space="0" w:color="auto"/>
        <w:right w:val="none" w:sz="0" w:space="0" w:color="auto"/>
      </w:divBdr>
    </w:div>
    <w:div w:id="1488596035">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587179908">
      <w:bodyDiv w:val="1"/>
      <w:marLeft w:val="0"/>
      <w:marRight w:val="0"/>
      <w:marTop w:val="0"/>
      <w:marBottom w:val="0"/>
      <w:divBdr>
        <w:top w:val="none" w:sz="0" w:space="0" w:color="auto"/>
        <w:left w:val="none" w:sz="0" w:space="0" w:color="auto"/>
        <w:bottom w:val="none" w:sz="0" w:space="0" w:color="auto"/>
        <w:right w:val="none" w:sz="0" w:space="0" w:color="auto"/>
      </w:divBdr>
    </w:div>
    <w:div w:id="1588690035">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37304823">
      <w:bodyDiv w:val="1"/>
      <w:marLeft w:val="0"/>
      <w:marRight w:val="0"/>
      <w:marTop w:val="0"/>
      <w:marBottom w:val="0"/>
      <w:divBdr>
        <w:top w:val="none" w:sz="0" w:space="0" w:color="auto"/>
        <w:left w:val="none" w:sz="0" w:space="0" w:color="auto"/>
        <w:bottom w:val="none" w:sz="0" w:space="0" w:color="auto"/>
        <w:right w:val="none" w:sz="0" w:space="0" w:color="auto"/>
      </w:divBdr>
    </w:div>
    <w:div w:id="1855222450">
      <w:bodyDiv w:val="1"/>
      <w:marLeft w:val="0"/>
      <w:marRight w:val="0"/>
      <w:marTop w:val="0"/>
      <w:marBottom w:val="0"/>
      <w:divBdr>
        <w:top w:val="none" w:sz="0" w:space="0" w:color="auto"/>
        <w:left w:val="none" w:sz="0" w:space="0" w:color="auto"/>
        <w:bottom w:val="none" w:sz="0" w:space="0" w:color="auto"/>
        <w:right w:val="none" w:sz="0" w:space="0" w:color="auto"/>
      </w:divBdr>
    </w:div>
    <w:div w:id="1862357489">
      <w:bodyDiv w:val="1"/>
      <w:marLeft w:val="0"/>
      <w:marRight w:val="0"/>
      <w:marTop w:val="0"/>
      <w:marBottom w:val="0"/>
      <w:divBdr>
        <w:top w:val="none" w:sz="0" w:space="0" w:color="auto"/>
        <w:left w:val="none" w:sz="0" w:space="0" w:color="auto"/>
        <w:bottom w:val="none" w:sz="0" w:space="0" w:color="auto"/>
        <w:right w:val="none" w:sz="0" w:space="0" w:color="auto"/>
      </w:divBdr>
    </w:div>
    <w:div w:id="190717759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407405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1048204">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9D517-FAE2-418D-9431-A78B2EEBC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75</Pages>
  <Words>21508</Words>
  <Characters>122596</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143817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G</cp:lastModifiedBy>
  <cp:revision>44</cp:revision>
  <cp:lastPrinted>2018-02-16T07:12:00Z</cp:lastPrinted>
  <dcterms:created xsi:type="dcterms:W3CDTF">2022-10-31T10:53:00Z</dcterms:created>
  <dcterms:modified xsi:type="dcterms:W3CDTF">2025-12-15T09:23:00Z</dcterms:modified>
</cp:coreProperties>
</file>